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b/>
          <w:bCs/>
          <w:color w:val="365F91" w:themeColor="accent1" w:themeShade="BF"/>
          <w:sz w:val="48"/>
          <w:szCs w:val="48"/>
          <w:lang w:eastAsia="en-US"/>
        </w:rPr>
        <w:id w:val="-1194534063"/>
        <w:docPartObj>
          <w:docPartGallery w:val="Cover Pages"/>
          <w:docPartUnique/>
        </w:docPartObj>
      </w:sdtPr>
      <w:sdtEndPr>
        <w:rPr>
          <w:rFonts w:ascii="Times New Roman" w:eastAsiaTheme="minorHAnsi" w:hAnsi="Times New Roman" w:cstheme="minorBidi"/>
          <w:color w:val="auto"/>
          <w:sz w:val="22"/>
          <w:szCs w:val="22"/>
        </w:rPr>
      </w:sdtEndPr>
      <w:sdtContent>
        <w:tbl>
          <w:tblPr>
            <w:tblpPr w:leftFromText="187" w:rightFromText="187" w:horzAnchor="margin" w:tblpYSpec="bottom"/>
            <w:tblW w:w="3000" w:type="pct"/>
            <w:tblLook w:val="04A0" w:firstRow="1" w:lastRow="0" w:firstColumn="1" w:lastColumn="0" w:noHBand="0" w:noVBand="1"/>
          </w:tblPr>
          <w:tblGrid>
            <w:gridCol w:w="5572"/>
          </w:tblGrid>
          <w:tr w:rsidR="00ED41FD">
            <w:sdt>
              <w:sdtPr>
                <w:rPr>
                  <w:rFonts w:asciiTheme="majorHAnsi" w:eastAsiaTheme="majorEastAsia" w:hAnsiTheme="majorHAnsi" w:cstheme="majorBidi"/>
                  <w:b/>
                  <w:bCs/>
                  <w:color w:val="365F91" w:themeColor="accent1" w:themeShade="BF"/>
                  <w:sz w:val="48"/>
                  <w:szCs w:val="48"/>
                  <w:lang w:eastAsia="en-US"/>
                </w:rPr>
                <w:alias w:val="Τίτλος"/>
                <w:id w:val="703864190"/>
                <w:placeholder>
                  <w:docPart w:val="4D6AC70CC5FD4EE98D3164F44433B2E4"/>
                </w:placeholder>
                <w:dataBinding w:prefixMappings="xmlns:ns0='http://schemas.openxmlformats.org/package/2006/metadata/core-properties' xmlns:ns1='http://purl.org/dc/elements/1.1/'" w:xpath="/ns0:coreProperties[1]/ns1:title[1]" w:storeItemID="{6C3C8BC8-F283-45AE-878A-BAB7291924A1}"/>
                <w:text/>
              </w:sdtPr>
              <w:sdtEndPr>
                <w:rPr>
                  <w:lang w:eastAsia="el-GR"/>
                </w:rPr>
              </w:sdtEndPr>
              <w:sdtContent>
                <w:tc>
                  <w:tcPr>
                    <w:tcW w:w="5746" w:type="dxa"/>
                  </w:tcPr>
                  <w:p w:rsidR="00ED41FD" w:rsidRDefault="00ED41FD" w:rsidP="00ED41FD">
                    <w:pPr>
                      <w:pStyle w:val="a5"/>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ΕΡΓΑΣΙΑ ΠΛΗΡΟΦΟΡΙΚΗΣ</w:t>
                    </w:r>
                  </w:p>
                </w:tc>
              </w:sdtContent>
            </w:sdt>
          </w:tr>
          <w:tr w:rsidR="00ED41FD">
            <w:sdt>
              <w:sdtPr>
                <w:rPr>
                  <w:color w:val="484329" w:themeColor="background2" w:themeShade="3F"/>
                  <w:sz w:val="28"/>
                  <w:szCs w:val="28"/>
                </w:rPr>
                <w:alias w:val="Υπότιτλος"/>
                <w:id w:val="703864195"/>
                <w:placeholder>
                  <w:docPart w:val="306FDF3710D2492F9433D23AFA6EFEBC"/>
                </w:placeholder>
                <w:dataBinding w:prefixMappings="xmlns:ns0='http://schemas.openxmlformats.org/package/2006/metadata/core-properties' xmlns:ns1='http://purl.org/dc/elements/1.1/'" w:xpath="/ns0:coreProperties[1]/ns1:subject[1]" w:storeItemID="{6C3C8BC8-F283-45AE-878A-BAB7291924A1}"/>
                <w:text/>
              </w:sdtPr>
              <w:sdtEndPr/>
              <w:sdtContent>
                <w:tc>
                  <w:tcPr>
                    <w:tcW w:w="5746" w:type="dxa"/>
                  </w:tcPr>
                  <w:p w:rsidR="00ED41FD" w:rsidRDefault="005D5BE7" w:rsidP="00ED41FD">
                    <w:pPr>
                      <w:pStyle w:val="a5"/>
                      <w:rPr>
                        <w:color w:val="484329" w:themeColor="background2" w:themeShade="3F"/>
                        <w:sz w:val="28"/>
                        <w:szCs w:val="28"/>
                      </w:rPr>
                    </w:pPr>
                    <w:r>
                      <w:rPr>
                        <w:color w:val="484329" w:themeColor="background2" w:themeShade="3F"/>
                        <w:sz w:val="28"/>
                        <w:szCs w:val="28"/>
                        <w:lang w:val="en-US"/>
                      </w:rPr>
                      <w:t>WORD</w:t>
                    </w:r>
                  </w:p>
                </w:tc>
              </w:sdtContent>
            </w:sdt>
          </w:tr>
          <w:tr w:rsidR="00ED41FD">
            <w:tc>
              <w:tcPr>
                <w:tcW w:w="5746" w:type="dxa"/>
              </w:tcPr>
              <w:p w:rsidR="00ED41FD" w:rsidRDefault="00ED41FD">
                <w:pPr>
                  <w:pStyle w:val="a5"/>
                  <w:rPr>
                    <w:color w:val="484329" w:themeColor="background2" w:themeShade="3F"/>
                    <w:sz w:val="28"/>
                    <w:szCs w:val="28"/>
                  </w:rPr>
                </w:pPr>
              </w:p>
            </w:tc>
          </w:tr>
          <w:tr w:rsidR="00ED41FD">
            <w:tc>
              <w:tcPr>
                <w:tcW w:w="5746" w:type="dxa"/>
              </w:tcPr>
              <w:p w:rsidR="00ED41FD" w:rsidRDefault="00ED41FD">
                <w:pPr>
                  <w:pStyle w:val="a5"/>
                </w:pPr>
              </w:p>
            </w:tc>
          </w:tr>
          <w:tr w:rsidR="00ED41FD">
            <w:tc>
              <w:tcPr>
                <w:tcW w:w="5746" w:type="dxa"/>
              </w:tcPr>
              <w:p w:rsidR="00ED41FD" w:rsidRDefault="00ED41FD">
                <w:pPr>
                  <w:pStyle w:val="a5"/>
                </w:pPr>
              </w:p>
            </w:tc>
          </w:tr>
          <w:tr w:rsidR="00ED41FD">
            <w:sdt>
              <w:sdtPr>
                <w:rPr>
                  <w:b/>
                  <w:bCs/>
                </w:rPr>
                <w:alias w:val="Συντάκτης"/>
                <w:id w:val="703864205"/>
                <w:placeholder>
                  <w:docPart w:val="2238371130474B28870311F748E8842F"/>
                </w:placeholder>
                <w:dataBinding w:prefixMappings="xmlns:ns0='http://schemas.openxmlformats.org/package/2006/metadata/core-properties' xmlns:ns1='http://purl.org/dc/elements/1.1/'" w:xpath="/ns0:coreProperties[1]/ns1:creator[1]" w:storeItemID="{6C3C8BC8-F283-45AE-878A-BAB7291924A1}"/>
                <w:text/>
              </w:sdtPr>
              <w:sdtEndPr/>
              <w:sdtContent>
                <w:tc>
                  <w:tcPr>
                    <w:tcW w:w="5746" w:type="dxa"/>
                  </w:tcPr>
                  <w:p w:rsidR="00ED41FD" w:rsidRDefault="005D5BE7">
                    <w:pPr>
                      <w:pStyle w:val="a5"/>
                      <w:rPr>
                        <w:b/>
                        <w:bCs/>
                      </w:rPr>
                    </w:pPr>
                    <w:r>
                      <w:rPr>
                        <w:b/>
                        <w:bCs/>
                      </w:rPr>
                      <w:t>ΕΛΕΥΘΕΡΙΑ ΚΥΡΚΟΠΟΥΛΟΥ</w:t>
                    </w:r>
                  </w:p>
                </w:tc>
              </w:sdtContent>
            </w:sdt>
          </w:tr>
          <w:tr w:rsidR="00ED41FD">
            <w:sdt>
              <w:sdtPr>
                <w:rPr>
                  <w:b/>
                  <w:bCs/>
                </w:rPr>
                <w:alias w:val="Ημερομηνία"/>
                <w:id w:val="703864210"/>
                <w:dataBinding w:prefixMappings="xmlns:ns0='http://schemas.microsoft.com/office/2006/coverPageProps'" w:xpath="/ns0:CoverPageProperties[1]/ns0:PublishDate[1]" w:storeItemID="{55AF091B-3C7A-41E3-B477-F2FDAA23CFDA}"/>
                <w:date w:fullDate="2018-03-23T00:00:00Z">
                  <w:dateFormat w:val="d/M/yyyy"/>
                  <w:lid w:val="el-GR"/>
                  <w:storeMappedDataAs w:val="dateTime"/>
                  <w:calendar w:val="gregorian"/>
                </w:date>
              </w:sdtPr>
              <w:sdtEndPr/>
              <w:sdtContent>
                <w:tc>
                  <w:tcPr>
                    <w:tcW w:w="5746" w:type="dxa"/>
                  </w:tcPr>
                  <w:p w:rsidR="00ED41FD" w:rsidRDefault="00E55096">
                    <w:pPr>
                      <w:pStyle w:val="a5"/>
                      <w:rPr>
                        <w:b/>
                        <w:bCs/>
                      </w:rPr>
                    </w:pPr>
                    <w:r>
                      <w:rPr>
                        <w:b/>
                        <w:bCs/>
                      </w:rPr>
                      <w:t>23/3/2018</w:t>
                    </w:r>
                  </w:p>
                </w:tc>
              </w:sdtContent>
            </w:sdt>
          </w:tr>
          <w:tr w:rsidR="00ED41FD">
            <w:tc>
              <w:tcPr>
                <w:tcW w:w="5746" w:type="dxa"/>
              </w:tcPr>
              <w:p w:rsidR="00ED41FD" w:rsidRDefault="00ED41FD">
                <w:pPr>
                  <w:pStyle w:val="a5"/>
                  <w:rPr>
                    <w:b/>
                    <w:bCs/>
                  </w:rPr>
                </w:pPr>
              </w:p>
            </w:tc>
          </w:tr>
        </w:tbl>
        <w:p w:rsidR="00ED41FD" w:rsidRDefault="00ED41FD">
          <w:r>
            <w:rPr>
              <w:noProof/>
              <w:lang w:eastAsia="el-GR"/>
            </w:rPr>
            <mc:AlternateContent>
              <mc:Choice Requires="wpg">
                <w:drawing>
                  <wp:anchor distT="0" distB="0" distL="114300" distR="114300" simplePos="0" relativeHeight="251660288" behindDoc="0" locked="0" layoutInCell="1" allowOverlap="1" wp14:anchorId="3F3C859A" wp14:editId="0FDE380B">
                    <wp:simplePos x="0" y="0"/>
                    <wp:positionH relativeFrom="page">
                      <wp:align>right</wp:align>
                    </wp:positionH>
                    <wp:positionV relativeFrom="page">
                      <wp:align>bottom</wp:align>
                    </wp:positionV>
                    <wp:extent cx="3359785" cy="8771255"/>
                    <wp:effectExtent l="1905" t="9525" r="10160" b="1270"/>
                    <wp:wrapNone/>
                    <wp:docPr id="365" name="Ομάδα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9785" cy="8771255"/>
                              <a:chOff x="5531" y="1258"/>
                              <a:chExt cx="5291" cy="13813"/>
                            </a:xfrm>
                          </wpg:grpSpPr>
                          <wps:wsp>
                            <wps:cNvPr id="366" name="AutoShape 12"/>
                            <wps:cNvCnPr>
                              <a:cxnSpLocks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367" name="Group 13"/>
                            <wpg:cNvGrpSpPr>
                              <a:grpSpLocks/>
                            </wpg:cNvGrpSpPr>
                            <wpg:grpSpPr bwMode="auto">
                              <a:xfrm>
                                <a:off x="5531" y="9226"/>
                                <a:ext cx="5291" cy="5845"/>
                                <a:chOff x="5531" y="9226"/>
                                <a:chExt cx="5291" cy="5845"/>
                              </a:xfrm>
                            </wpg:grpSpPr>
                            <wps:wsp>
                              <wps:cNvPr id="368" name="Freeform 14"/>
                              <wps:cNvSpPr>
                                <a:spLocks/>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Oval 15"/>
                              <wps:cNvSpPr>
                                <a:spLocks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370" name="Oval 16"/>
                              <wps:cNvSpPr>
                                <a:spLocks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Ομάδα 365" o:spid="_x0000_s1026" style="position:absolute;margin-left:213.35pt;margin-top:0;width:264.55pt;height:690.65pt;z-index:251660288;mso-position-horizontal:right;mso-position-horizontal-relative:page;mso-position-vertical:bottom;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">
                    <v:shapetype id="_x0000_t32" coordsize="21600,21600" o:spt="32" o:oned="t" path="m,l21600,21600e" filled="f">
                      <v:path arrowok="t" fillok="f" o:connecttype="none"/>
                      <o:lock v:ext="edit" shapetype="t"/>
                    </v:shapetype>
                    <v:shape id="AutoShape 12"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6PmsIAAADcAAAADwAAAGRycy9kb3ducmV2LnhtbESP0YrCMBRE3wX/IVzBN010oSzVKCK4&#10;7ENB7PoBl+baFpub0mS19euNIPg4zMwZZr3tbSNu1PnasYbFXIEgLpypudRw/jvMvkH4gGywcUwa&#10;BvKw3YxHa0yNu/OJbnkoRYSwT1FDFUKbSumLiiz6uWuJo3dxncUQZVdK0+E9wm0jl0ol0mLNcaHC&#10;lvYVFdf832q4DtnwyE/q+KMehZU7m7nlItN6Oul3KxCB+vAJv9u/RsNXksDrTDwCcvM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j6PmsIAAADcAAAADwAAAAAAAAAAAAAA&#10;AAChAgAAZHJzL2Rvd25yZXYueG1sUEsFBgAAAAAEAAQA+QAAAJADAAAAAA==&#10;" strokecolor="#a7bfde [1620]"/>
                    <v:group id="Group 13"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shape id="Freeform 14"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s7cAA&#10;AADcAAAADwAAAGRycy9kb3ducmV2LnhtbERPz2uDMBS+F/Y/hDforcZuIOoapYwNduhlTnZ+mNco&#10;NS9iMnX/fXMY7Pjx/T7Vmx3FQrMfHCs4JikI4s7pgY2C9uv9kIPwAVnj6JgU/JKHunrYnbDUbuVP&#10;WppgRAxhX6KCPoSplNJ3PVn0iZuII3d1s8UQ4WyknnGN4XaUT2maSYsDx4YeJ3rtqbs1P1ZBQc3b&#10;cC2mdqHCmfVoLpf82yu1f9zOLyACbeFf/Of+0Aqes7g2nolHQFZ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Ljs7cAAAADcAAAADwAAAAAAAAAAAAAAAACYAgAAZHJzL2Rvd25y&#10;ZXYueG1sUEsFBgAAAAAEAAQA9QAAAIUDAAAAAA==&#10;" path="m6418,1185r,5485l1809,6669c974,5889,,3958,1407,1987,2830,,5591,411,6418,1185xe" fillcolor="#a7bfde [1620]" stroked="f">
                        <v:path arrowok="t" o:connecttype="custom" o:connectlocs="5291,1038;5291,5845;1491,5844;1160,1741;5291,1038" o:connectangles="0,0,0,0,0"/>
                      </v:shape>
                      <v:oval id="Oval 15"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MHmsUA&#10;AADcAAAADwAAAGRycy9kb3ducmV2LnhtbESP3WrCQBSE7wu+w3KE3tWNDYQaXaWIbQSpYFrvD9lj&#10;Epo9G7Kbn759Vyj0cpiZb5jNbjKNGKhztWUFy0UEgriwuuZSwdfn29MLCOeRNTaWScEPOdhtZw8b&#10;TLUd+UJD7ksRIOxSVFB536ZSuqIig25hW+Lg3Wxn0AfZlVJ3OAa4aeRzFCXSYM1hocKW9hUV33lv&#10;FIxZlJwO+6t+P8dHavuPW+ZzqdTjfHpdg/A0+f/wX/uoFcTJCu5nw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oweaxQAAANwAAAAPAAAAAAAAAAAAAAAAAJgCAABkcnMv&#10;ZG93bnJldi54bWxQSwUGAAAAAAQABAD1AAAAigMAAAAA&#10;" fillcolor="#d3dfee [820]" stroked="f" strokecolor="#a7bfde [1620]"/>
                      <v:oval id="Oval 16" o:spid="_x0000_s1031" style="position:absolute;left:6217;top:10481;width:3424;height:3221;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x5UsAA&#10;AADcAAAADwAAAGRycy9kb3ducmV2LnhtbERPS2vCQBC+F/wPywi91Y0VWomuEgSpIELr4z7sjkkw&#10;OxuyY0z/vXso9PjxvZfrwTeqpy7WgQ1MJxkoYhtczaWB82n7NgcVBdlhE5gM/FKE9Wr0ssTchQf/&#10;UH+UUqUQjjkaqETaXOtoK/IYJ6ElTtw1dB4lwa7UrsNHCveNfs+yD+2x5tRQYUubiuztePcGDkX/&#10;vb8W9x7Z2v1X3Uh58WLM63goFqCEBvkX/7l3zsDsM81PZ9IR0K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x5UsAAAADcAAAADwAAAAAAAAAAAAAAAACYAgAAZHJzL2Rvd25y&#10;ZXYueG1sUEsFBgAAAAAEAAQA9QAAAIUDAAAAAA==&#10;" fillcolor="#7ba0cd [2420]" stroked="f" strokecolor="#a7bfde [1620]"/>
                    </v:group>
                    <w10:wrap anchorx="page" anchory="page"/>
                  </v:group>
                </w:pict>
              </mc:Fallback>
            </mc:AlternateContent>
          </w:r>
          <w:r>
            <w:rPr>
              <w:noProof/>
              <w:lang w:eastAsia="el-GR"/>
            </w:rPr>
            <mc:AlternateContent>
              <mc:Choice Requires="wpg">
                <w:drawing>
                  <wp:anchor distT="0" distB="0" distL="114300" distR="114300" simplePos="0" relativeHeight="251662336" behindDoc="0" locked="0" layoutInCell="0" allowOverlap="1" wp14:anchorId="5B18C254" wp14:editId="5FE40387">
                    <wp:simplePos x="0" y="0"/>
                    <wp:positionH relativeFrom="page">
                      <wp:align>left</wp:align>
                    </wp:positionH>
                    <wp:positionV relativeFrom="page">
                      <wp:align>top</wp:align>
                    </wp:positionV>
                    <wp:extent cx="5902960" cy="4838065"/>
                    <wp:effectExtent l="9525" t="9525" r="2540" b="635"/>
                    <wp:wrapNone/>
                    <wp:docPr id="21" name="Ομάδα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960" cy="4838065"/>
                              <a:chOff x="15" y="15"/>
                              <a:chExt cx="9296" cy="7619"/>
                            </a:xfrm>
                          </wpg:grpSpPr>
                          <wps:wsp>
                            <wps:cNvPr id="22" name="AutoShape 23"/>
                            <wps:cNvCnPr>
                              <a:cxnSpLocks noChangeShapeType="1"/>
                            </wps:cNvCnPr>
                            <wps:spPr bwMode="auto">
                              <a:xfrm>
                                <a:off x="15" y="15"/>
                                <a:ext cx="7512" cy="7386"/>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23" name="Group 24"/>
                            <wpg:cNvGrpSpPr>
                              <a:grpSpLocks/>
                            </wpg:cNvGrpSpPr>
                            <wpg:grpSpPr bwMode="auto">
                              <a:xfrm>
                                <a:off x="7095" y="5418"/>
                                <a:ext cx="2216" cy="2216"/>
                                <a:chOff x="7907" y="4350"/>
                                <a:chExt cx="2216" cy="2216"/>
                              </a:xfrm>
                            </wpg:grpSpPr>
                            <wps:wsp>
                              <wps:cNvPr id="362" name="Oval 25"/>
                              <wps:cNvSpPr>
                                <a:spLocks noChangeArrowheads="1"/>
                              </wps:cNvSpPr>
                              <wps:spPr bwMode="auto">
                                <a:xfrm>
                                  <a:off x="7907" y="4350"/>
                                  <a:ext cx="2216" cy="22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Oval 26"/>
                              <wps:cNvSpPr>
                                <a:spLocks noChangeArrowheads="1"/>
                              </wps:cNvSpPr>
                              <wps:spPr bwMode="auto">
                                <a:xfrm>
                                  <a:off x="7961" y="4684"/>
                                  <a:ext cx="1813" cy="1813"/>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Oval 27"/>
                              <wps:cNvSpPr>
                                <a:spLocks noChangeArrowheads="1"/>
                              </wps:cNvSpPr>
                              <wps:spPr bwMode="auto">
                                <a:xfrm>
                                  <a:off x="8006" y="5027"/>
                                  <a:ext cx="1375" cy="1375"/>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Ομάδα 21" o:spid="_x0000_s1026" style="position:absolute;margin-left:0;margin-top:0;width:464.8pt;height:380.95pt;z-index:251662336;mso-position-horizontal:left;mso-position-horizontal-relative:page;mso-position-vertical:top;mso-position-vertical-relative:page" coordorigin="15,15" coordsize="92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" o:allowincell="f">
                    <v:shape id="AutoShape 23"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wasQAAADbAAAADwAAAGRycy9kb3ducmV2LnhtbESPQWvCQBSE7wX/w/IEb3VjkFaiq4gg&#10;FLzYVMTjM/tMotm3YXcbo7++Wyj0OMzMN8xi1ZtGdOR8bVnBZJyAIC6srrlUcPjavs5A+ICssbFM&#10;Ch7kYbUcvCww0/bOn9TloRQRwj5DBVUIbSalLyoy6Me2JY7exTqDIUpXSu3wHuGmkWmSvEmDNceF&#10;ClvaVFTc8m+j4HwK0yv56/Hy3LvZ9JHvunXyrtRo2K/nIAL14T/81/7QCtIUfr/E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B/BqxAAAANsAAAAPAAAAAAAAAAAA&#10;AAAAAKECAABkcnMvZG93bnJldi54bWxQSwUGAAAAAAQABAD5AAAAkgMAAAAA&#10;" strokecolor="#a7bfde [1620]"/>
                    <v:group id="Group 24" o:spid="_x0000_s1028" style="position:absolute;left:7095;top:5418;width:2216;height:2216" coordorigin="7907,4350" coordsize="2216,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Oval 25" o:spid="_x0000_s1029" style="position:absolute;left:7907;top:4350;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FmocMA&#10;AADcAAAADwAAAGRycy9kb3ducmV2LnhtbESP0WoCMRRE3wX/IVyhb5poQepqFBUt7VN19QMum+tm&#10;cXOzbKK7/fumUOjjMDNnmNWmd7V4UhsqzxqmEwWCuPCm4lLD9XIcv4EIEdlg7Zk0fFOAzXo4WGFm&#10;fMdneuaxFAnCIUMNNsYmkzIUlhyGiW+Ik3fzrcOYZFtK02KX4K6WM6Xm0mHFacFiQ3tLxT1/OA2K&#10;7Lm+mnfZfe1OTcjV4bNY3LV+GfXbJYhIffwP/7U/jIbX+Qx+z6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FmocMAAADcAAAADwAAAAAAAAAAAAAAAACYAgAAZHJzL2Rv&#10;d25yZXYueG1sUEsFBgAAAAAEAAQA9QAAAIgDAAAAAA==&#10;" fillcolor="#a7bfde [1620]" stroked="f"/>
                      <v:oval id="Oval 26" o:spid="_x0000_s1030" style="position:absolute;left:7961;top:4684;width:1813;height:1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esSsEA&#10;AADcAAAADwAAAGRycy9kb3ducmV2LnhtbESPQYvCMBSE74L/ITzBi2jqKlWqUcRF8LpV74/m2Rab&#10;l9pErf56Iyx4HGbmG2a5bk0l7tS40rKC8SgCQZxZXXKu4HjYDecgnEfWWFkmBU9ysF51O0tMtH3w&#10;H91Tn4sAYZeggsL7OpHSZQUZdCNbEwfvbBuDPsgml7rBR4CbSv5EUSwNlhwWCqxpW1B2SW9GgTtt&#10;x7vTbZbyfIrpS1/p12QDpfq9drMA4an13/B/e68VTOIJfM6EIyB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3rErBAAAA3AAAAA8AAAAAAAAAAAAAAAAAmAIAAGRycy9kb3du&#10;cmV2LnhtbFBLBQYAAAAABAAEAPUAAACGAwAAAAA=&#10;" fillcolor="#d3dfee [820]" stroked="f"/>
                      <v:oval id="Oval 27" o:spid="_x0000_s1031" style="position:absolute;left:8006;top:5027;width:1375;height:1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uRYcQA&#10;AADcAAAADwAAAGRycy9kb3ducmV2LnhtbESPzWsCMRTE74L/Q3hCb5r1A5HVKH6w0EMPrYrnR/Lc&#10;Xd28rJuoW//6plDocZj5zTCLVWsr8aDGl44VDAcJCGLtTMm5guMh689A+IBssHJMCr7Jw2rZ7Sww&#10;Ne7JX/TYh1zEEvYpKihCqFMpvS7Ioh+4mjh6Z9dYDFE2uTQNPmO5reQoSabSYslxocCatgXp6/5u&#10;FYw/cJdvXvp2+MxOs+TitB5nXqm3XruegwjUhv/wH/1uIjedwO+Ze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bkWHEAAAA3AAAAA8AAAAAAAAAAAAAAAAAmAIAAGRycy9k&#10;b3ducmV2LnhtbFBLBQYAAAAABAAEAPUAAACJAwAAAAA=&#10;" fillcolor="#7ba0cd [2420]" stroked="f"/>
                    </v:group>
                    <w10:wrap anchorx="page" anchory="page"/>
                  </v:group>
                </w:pict>
              </mc:Fallback>
            </mc:AlternateContent>
          </w:r>
          <w:r>
            <w:rPr>
              <w:noProof/>
              <w:lang w:eastAsia="el-GR"/>
            </w:rPr>
            <mc:AlternateContent>
              <mc:Choice Requires="wpg">
                <w:drawing>
                  <wp:anchor distT="0" distB="0" distL="114300" distR="114300" simplePos="0" relativeHeight="251661312" behindDoc="0" locked="0" layoutInCell="0" allowOverlap="1" wp14:anchorId="49684B47" wp14:editId="411CB896">
                    <wp:simplePos x="0" y="0"/>
                    <wp:positionH relativeFrom="margin">
                      <wp:align>right</wp:align>
                    </wp:positionH>
                    <wp:positionV relativeFrom="page">
                      <wp:align>top</wp:align>
                    </wp:positionV>
                    <wp:extent cx="4225290" cy="2886075"/>
                    <wp:effectExtent l="6350" t="9525" r="6985" b="0"/>
                    <wp:wrapNone/>
                    <wp:docPr id="16" name="Ομάδα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5290" cy="2886075"/>
                              <a:chOff x="4136" y="15"/>
                              <a:chExt cx="6654" cy="4545"/>
                            </a:xfrm>
                          </wpg:grpSpPr>
                          <wps:wsp>
                            <wps:cNvPr id="17" name="AutoShape 18"/>
                            <wps:cNvCnPr>
                              <a:cxnSpLocks noChangeShapeType="1"/>
                            </wps:cNvCnPr>
                            <wps:spPr bwMode="auto">
                              <a:xfrm>
                                <a:off x="4136" y="15"/>
                                <a:ext cx="3058" cy="3855"/>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18" name="Oval 19"/>
                            <wps:cNvSpPr>
                              <a:spLocks noChangeArrowheads="1"/>
                            </wps:cNvSpPr>
                            <wps:spPr bwMode="auto">
                              <a:xfrm>
                                <a:off x="6674" y="444"/>
                                <a:ext cx="4116" cy="41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Oval 20"/>
                            <wps:cNvSpPr>
                              <a:spLocks noChangeArrowheads="1"/>
                            </wps:cNvSpPr>
                            <wps:spPr bwMode="auto">
                              <a:xfrm>
                                <a:off x="6773" y="1058"/>
                                <a:ext cx="3367" cy="3367"/>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Oval 21"/>
                            <wps:cNvSpPr>
                              <a:spLocks noChangeArrowheads="1"/>
                            </wps:cNvSpPr>
                            <wps:spPr bwMode="auto">
                              <a:xfrm>
                                <a:off x="6856" y="1709"/>
                                <a:ext cx="2553" cy="2553"/>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16" o:spid="_x0000_s1026" style="position:absolute;margin-left:281.5pt;margin-top:0;width:332.7pt;height:227.25pt;z-index:251661312;mso-position-horizontal:right;mso-position-horizontal-relative:margin;mso-position-vertical:top;mso-position-vertical-relative:page" coordorigin="4136,15" coordsize="6654,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" o:allowincell="f">
                    <v:shape id="AutoShape 18"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yZT8IAAADbAAAADwAAAGRycy9kb3ducmV2LnhtbERPS2vCQBC+F/wPywi96aZFakjdiAhC&#10;oZcaRTxOs5OHzc6G3W2M/vpuodDbfHzPWa1H04mBnG8tK3iaJyCIS6tbrhUcD7tZCsIHZI2dZVJw&#10;Iw/rfPKwwkzbK+9pKEItYgj7DBU0IfSZlL5syKCf2544cpV1BkOErpba4TWGm04+J8mLNNhybGiw&#10;p21D5VfxbRR8nsPiQv5yqu4fLl3civdhkyyVepyOm1cQgcbwL/5zv+k4fwm/v8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xyZT8IAAADbAAAADwAAAAAAAAAAAAAA&#10;AAChAgAAZHJzL2Rvd25yZXYueG1sUEsFBgAAAAAEAAQA+QAAAJADAAAAAA==&#10;" strokecolor="#a7bfde [1620]"/>
                    <v:oval id="Oval 19" o:spid="_x0000_s1028" style="position:absolute;left:6674;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VcIA&#10;AADbAAAADwAAAGRycy9kb3ducmV2LnhtbESPQW/CMAyF75P2HyJP4jYSOKCtI6CBALHTRscPsBqv&#10;qWicqgm0/Pv5MGk3W+/5vc/L9RhadaM+NZEtzKYGFHEVXcO1hfP3/vkFVMrIDtvIZOFOCdarx4cl&#10;Fi4OfKJbmWslIZwKtOBz7gqtU+UpYJrGjli0n9gHzLL2tXY9DhIeWj03ZqEDNiwNHjvaeqou5TVY&#10;MORP7dkd9PC5+epSaXYf1evF2snT+P4GKtOY/81/10cn+AIrv8gA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9O9VwgAAANsAAAAPAAAAAAAAAAAAAAAAAJgCAABkcnMvZG93&#10;bnJldi54bWxQSwUGAAAAAAQABAD1AAAAhwMAAAAA&#10;" fillcolor="#a7bfde [1620]" stroked="f"/>
                    <v:oval id="Oval 20" o:spid="_x0000_s1029" style="position:absolute;left:6773;top:1058;width:3367;height:3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nUy74A&#10;AADbAAAADwAAAGRycy9kb3ducmV2LnhtbERPTYvCMBC9L/gfwgheFk0VWbUaRRTBq1XvQzO2xWZS&#10;m1Srv94Iwt7m8T5nsWpNKe5Uu8KyguEgAkGcWl1wpuB03PWnIJxH1lhaJgVPcrBadn4WGGv74APd&#10;E5+JEMIuRgW591UspUtzMugGtiIO3MXWBn2AdSZ1jY8Qbko5iqI/abDg0JBjRZuc0mvSGAXuvBnu&#10;zs0k4ekYk5e+0dakv0r1uu16DsJT6//FX/deh/kz+PwSDpDL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kp1Mu+AAAA2wAAAA8AAAAAAAAAAAAAAAAAmAIAAGRycy9kb3ducmV2&#10;LnhtbFBLBQYAAAAABAAEAPUAAACDAwAAAAA=&#10;" fillcolor="#d3dfee [820]" stroked="f"/>
                    <v:oval id="Oval 21" o:spid="_x0000_s1030" style="position:absolute;left:6856;top:1709;width:255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6S8AA&#10;AADbAAAADwAAAGRycy9kb3ducmV2LnhtbERPTYvCMBC9C/6HMAveNF0Fka5RdpXCHjyoFc9DMttW&#10;m0ltslr99eYgeHy87/mys7W4Uusrxwo+RwkIYu1MxYWCQ54NZyB8QDZYOyYFd/KwXPR7c0yNu/GO&#10;rvtQiBjCPkUFZQhNKqXXJVn0I9cQR+7PtRZDhG0hTYu3GG5rOU6SqbRYcWwosaFVSfq8/7cKJhtc&#10;Fz8Pfcm32XGWnJzWk8wrNfjovr9ABOrCW/xy/xoF47g+fok/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C6S8AAAADbAAAADwAAAAAAAAAAAAAAAACYAgAAZHJzL2Rvd25y&#10;ZXYueG1sUEsFBgAAAAAEAAQA9QAAAIUDAAAAAA==&#10;" fillcolor="#7ba0cd [2420]" stroked="f"/>
                    <w10:wrap anchorx="margin" anchory="page"/>
                  </v:group>
                </w:pict>
              </mc:Fallback>
            </mc:AlternateContent>
          </w:r>
        </w:p>
        <w:p w:rsidR="00ED41FD" w:rsidRDefault="00ED41FD">
          <w:pPr>
            <w:spacing w:after="200" w:line="276" w:lineRule="auto"/>
            <w:ind w:firstLine="0"/>
          </w:pPr>
          <w:r>
            <w:rPr>
              <w:b/>
              <w:bCs/>
            </w:rPr>
            <w:br w:type="page"/>
          </w:r>
        </w:p>
      </w:sdtContent>
    </w:sdt>
    <w:p w:rsidR="008318A8" w:rsidRPr="008318A8" w:rsidRDefault="008318A8" w:rsidP="00341D16">
      <w:pPr>
        <w:pStyle w:val="1"/>
        <w:rPr>
          <w:rFonts w:eastAsia="Times New Roman"/>
          <w:lang w:val="en-US" w:eastAsia="el-GR"/>
        </w:rPr>
      </w:pPr>
      <w:r w:rsidRPr="008318A8">
        <w:rPr>
          <w:rFonts w:eastAsia="Times New Roman"/>
          <w:lang w:val="en-US" w:eastAsia="el-GR"/>
        </w:rPr>
        <w:lastRenderedPageBreak/>
        <w:t>Habitat</w:t>
      </w:r>
    </w:p>
    <w:p w:rsidR="008318A8" w:rsidRPr="008318A8" w:rsidRDefault="008318A8" w:rsidP="008318A8">
      <w:pPr>
        <w:rPr>
          <w:lang w:val="en-US" w:eastAsia="el-GR"/>
        </w:rPr>
      </w:pPr>
      <w:r w:rsidRPr="008318A8">
        <w:rPr>
          <w:lang w:val="en-US" w:eastAsia="el-GR"/>
        </w:rPr>
        <w:t xml:space="preserve">The habitat of a species describes the environment over which a species is </w:t>
      </w:r>
      <w:del w:id="1" w:author="User" w:date="2018-03-26T17:25:00Z">
        <w:r w:rsidRPr="008318A8" w:rsidDel="00E55096">
          <w:rPr>
            <w:lang w:val="en-US" w:eastAsia="el-GR"/>
          </w:rPr>
          <w:delText xml:space="preserve">known </w:delText>
        </w:r>
      </w:del>
      <w:ins w:id="2" w:author="User" w:date="2018-03-26T17:25:00Z">
        <w:r w:rsidR="00E55096">
          <w:rPr>
            <w:lang w:val="en-US" w:eastAsia="el-GR"/>
          </w:rPr>
          <w:t>interv</w:t>
        </w:r>
      </w:ins>
      <w:ins w:id="3" w:author="User" w:date="2018-03-26T17:26:00Z">
        <w:r w:rsidR="00E55096">
          <w:rPr>
            <w:lang w:val="en-US" w:eastAsia="el-GR"/>
          </w:rPr>
          <w:t>iew</w:t>
        </w:r>
      </w:ins>
      <w:ins w:id="4" w:author="User" w:date="2018-03-26T17:25:00Z">
        <w:r w:rsidR="00E55096" w:rsidRPr="008318A8">
          <w:rPr>
            <w:lang w:val="en-US" w:eastAsia="el-GR"/>
          </w:rPr>
          <w:t xml:space="preserve"> </w:t>
        </w:r>
      </w:ins>
      <w:r w:rsidRPr="008318A8">
        <w:rPr>
          <w:lang w:val="en-US" w:eastAsia="el-GR"/>
        </w:rPr>
        <w:t xml:space="preserve">to occur and the type of community that is formed as a result.[24] More specifically, "habitats can be defined as regions in environmental space that are composed of </w:t>
      </w:r>
      <w:del w:id="5" w:author="User" w:date="2018-03-26T17:26:00Z">
        <w:r w:rsidRPr="008318A8" w:rsidDel="00E55096">
          <w:rPr>
            <w:lang w:val="en-US" w:eastAsia="el-GR"/>
          </w:rPr>
          <w:delText xml:space="preserve">multiple </w:delText>
        </w:r>
      </w:del>
      <w:ins w:id="6" w:author="User" w:date="2018-03-26T17:26:00Z">
        <w:r w:rsidR="00E55096">
          <w:rPr>
            <w:lang w:val="en-US" w:eastAsia="el-GR"/>
          </w:rPr>
          <w:t>manifold</w:t>
        </w:r>
        <w:r w:rsidR="00E55096" w:rsidRPr="008318A8">
          <w:rPr>
            <w:lang w:val="en-US" w:eastAsia="el-GR"/>
          </w:rPr>
          <w:t xml:space="preserve"> </w:t>
        </w:r>
      </w:ins>
      <w:r w:rsidRPr="008318A8">
        <w:rPr>
          <w:lang w:val="en-US" w:eastAsia="el-GR"/>
        </w:rPr>
        <w:t xml:space="preserve">dimensions, each representing a </w:t>
      </w:r>
      <w:del w:id="7" w:author="User" w:date="2018-03-26T17:26:00Z">
        <w:r w:rsidRPr="008318A8" w:rsidDel="00E55096">
          <w:rPr>
            <w:lang w:val="en-US" w:eastAsia="el-GR"/>
          </w:rPr>
          <w:delText xml:space="preserve">biotic </w:delText>
        </w:r>
      </w:del>
      <w:ins w:id="8" w:author="User" w:date="2018-03-26T17:26:00Z">
        <w:r w:rsidR="00E55096">
          <w:rPr>
            <w:lang w:val="en-US" w:eastAsia="el-GR"/>
          </w:rPr>
          <w:t>life</w:t>
        </w:r>
        <w:r w:rsidR="00E55096" w:rsidRPr="008318A8">
          <w:rPr>
            <w:lang w:val="en-US" w:eastAsia="el-GR"/>
          </w:rPr>
          <w:t xml:space="preserve"> </w:t>
        </w:r>
      </w:ins>
      <w:r w:rsidRPr="008318A8">
        <w:rPr>
          <w:lang w:val="en-US" w:eastAsia="el-GR"/>
        </w:rPr>
        <w:t xml:space="preserve">or </w:t>
      </w:r>
      <w:del w:id="9" w:author="User" w:date="2018-03-26T17:27:00Z">
        <w:r w:rsidRPr="008318A8" w:rsidDel="00E55096">
          <w:rPr>
            <w:lang w:val="en-US" w:eastAsia="el-GR"/>
          </w:rPr>
          <w:delText xml:space="preserve">abiotic </w:delText>
        </w:r>
      </w:del>
      <w:ins w:id="10" w:author="User" w:date="2018-03-26T17:27:00Z">
        <w:r w:rsidR="00E55096">
          <w:rPr>
            <w:lang w:val="en-US" w:eastAsia="el-GR"/>
          </w:rPr>
          <w:t>no life</w:t>
        </w:r>
        <w:r w:rsidR="00E55096" w:rsidRPr="008318A8">
          <w:rPr>
            <w:lang w:val="en-US" w:eastAsia="el-GR"/>
          </w:rPr>
          <w:t xml:space="preserve"> </w:t>
        </w:r>
      </w:ins>
      <w:r w:rsidRPr="008318A8">
        <w:rPr>
          <w:lang w:val="en-US" w:eastAsia="el-GR"/>
        </w:rPr>
        <w:t xml:space="preserve">environmental variable; that is, any component or characteristic of the environment related directly (e.g. forage biomass and quality) or indirectly (e.g. elevation) to the use of a location by the animal."[25]:745 </w:t>
      </w:r>
      <w:proofErr w:type="gramStart"/>
      <w:r w:rsidRPr="008318A8">
        <w:rPr>
          <w:lang w:val="en-US" w:eastAsia="el-GR"/>
        </w:rPr>
        <w:t>For</w:t>
      </w:r>
      <w:proofErr w:type="gramEnd"/>
      <w:r w:rsidRPr="008318A8">
        <w:rPr>
          <w:lang w:val="en-US" w:eastAsia="el-GR"/>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8318A8">
        <w:rPr>
          <w:lang w:val="en-US" w:eastAsia="el-GR"/>
        </w:rPr>
        <w:t>Tropidurus</w:t>
      </w:r>
      <w:proofErr w:type="spellEnd"/>
      <w:r w:rsidRPr="008318A8">
        <w:rPr>
          <w:lang w:val="en-US" w:eastAsia="el-GR"/>
        </w:rPr>
        <w:t xml:space="preserve"> </w:t>
      </w:r>
      <w:proofErr w:type="spellStart"/>
      <w:r w:rsidRPr="008318A8">
        <w:rPr>
          <w:lang w:val="en-US" w:eastAsia="el-GR"/>
        </w:rPr>
        <w:t>hispidus</w:t>
      </w:r>
      <w:proofErr w:type="spellEnd"/>
      <w:r w:rsidRPr="008318A8">
        <w:rPr>
          <w:lang w:val="en-US" w:eastAsia="el-GR"/>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8318A8">
        <w:rPr>
          <w:lang w:val="en-US" w:eastAsia="el-GR"/>
        </w:rPr>
        <w:t>amphibians,</w:t>
      </w:r>
      <w:proofErr w:type="gramEnd"/>
      <w:r w:rsidRPr="008318A8">
        <w:rPr>
          <w:lang w:val="en-US" w:eastAsia="el-GR"/>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8318A8">
        <w:rPr>
          <w:lang w:val="en-US" w:eastAsia="el-GR"/>
        </w:rPr>
        <w:t>.[</w:t>
      </w:r>
      <w:proofErr w:type="gramEnd"/>
      <w:r w:rsidRPr="008318A8">
        <w:rPr>
          <w:lang w:val="en-US" w:eastAsia="el-GR"/>
        </w:rPr>
        <w:t>24][26][27]</w:t>
      </w:r>
    </w:p>
    <w:p w:rsidR="00341D16" w:rsidRPr="008318A8" w:rsidRDefault="00341D16" w:rsidP="00341D16">
      <w:pPr>
        <w:pStyle w:val="2"/>
        <w:rPr>
          <w:rFonts w:eastAsia="Times New Roman"/>
          <w:lang w:val="en-US" w:eastAsia="el-GR"/>
        </w:rPr>
      </w:pPr>
      <w:r w:rsidRPr="00341D16">
        <w:rPr>
          <w:rFonts w:eastAsia="Times New Roman"/>
          <w:lang w:val="en-US" w:eastAsia="el-GR"/>
        </w:rPr>
        <w:t>Habitat</w:t>
      </w:r>
      <w:r>
        <w:rPr>
          <w:rFonts w:eastAsia="Times New Roman"/>
          <w:lang w:val="en-US" w:eastAsia="el-GR"/>
        </w:rPr>
        <w:t xml:space="preserve"> 1</w:t>
      </w:r>
    </w:p>
    <w:p w:rsidR="008318A8" w:rsidRPr="008318A8" w:rsidRDefault="008318A8" w:rsidP="008318A8">
      <w:pPr>
        <w:rPr>
          <w:lang w:val="en-US" w:eastAsia="el-GR"/>
        </w:rPr>
      </w:pPr>
      <w:r w:rsidRPr="008318A8">
        <w:rPr>
          <w:lang w:val="en-US" w:eastAsia="el-GR"/>
        </w:rPr>
        <w:t>Additionally, some species are ecosystem engineers, altering the environment within a localized region. For instance, beavers manage water levels by building dams which improves their habitat in a landscape.</w:t>
      </w:r>
    </w:p>
    <w:p w:rsidR="008318A8" w:rsidRPr="008318A8" w:rsidRDefault="008318A8" w:rsidP="008318A8">
      <w:pPr>
        <w:rPr>
          <w:lang w:val="en-US" w:eastAsia="el-GR"/>
        </w:rPr>
      </w:pPr>
    </w:p>
    <w:p w:rsidR="008318A8" w:rsidRDefault="008318A8">
      <w:pPr>
        <w:rPr>
          <w:lang w:val="en-US" w:eastAsia="el-GR"/>
        </w:rPr>
      </w:pPr>
      <w:r>
        <w:rPr>
          <w:lang w:val="en-US" w:eastAsia="el-GR"/>
        </w:rPr>
        <w:br w:type="page"/>
      </w:r>
    </w:p>
    <w:p w:rsidR="008318A8" w:rsidRDefault="008318A8" w:rsidP="00341D16">
      <w:pPr>
        <w:pStyle w:val="1"/>
        <w:rPr>
          <w:lang w:val="en-US" w:eastAsia="el-GR"/>
        </w:rPr>
      </w:pPr>
      <w:r>
        <w:rPr>
          <w:lang w:val="en-US" w:eastAsia="el-GR"/>
        </w:rPr>
        <w:lastRenderedPageBreak/>
        <w:t>Niche</w:t>
      </w:r>
    </w:p>
    <w:p w:rsidR="00341D16" w:rsidRDefault="008318A8" w:rsidP="008318A8">
      <w:pPr>
        <w:rPr>
          <w:lang w:val="en-US" w:eastAsia="el-GR"/>
        </w:rPr>
      </w:pPr>
      <w:proofErr w:type="spellStart"/>
      <w:r w:rsidRPr="008318A8">
        <w:rPr>
          <w:lang w:val="en-US" w:eastAsia="el-GR"/>
        </w:rPr>
        <w:t>Biogeographical</w:t>
      </w:r>
      <w:proofErr w:type="spellEnd"/>
      <w:r w:rsidRPr="008318A8">
        <w:rPr>
          <w:lang w:val="en-US" w:eastAsia="el-GR"/>
        </w:rPr>
        <w:t xml:space="preserve"> patterns and range distributions are explained or predicted through knowledge of a species' traits and niche requirements</w:t>
      </w:r>
      <w:proofErr w:type="gramStart"/>
      <w:r w:rsidRPr="008318A8">
        <w:rPr>
          <w:lang w:val="en-US" w:eastAsia="el-GR"/>
        </w:rPr>
        <w:t>.[</w:t>
      </w:r>
      <w:proofErr w:type="gramEnd"/>
      <w:r w:rsidRPr="008318A8">
        <w:rPr>
          <w:lang w:val="en-US" w:eastAsia="el-GR"/>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proofErr w:type="gramStart"/>
      <w:r w:rsidRPr="008318A8">
        <w:rPr>
          <w:lang w:val="en-US" w:eastAsia="el-GR"/>
        </w:rPr>
        <w:t>.[</w:t>
      </w:r>
      <w:proofErr w:type="gramEnd"/>
      <w:r w:rsidRPr="008318A8">
        <w:rPr>
          <w:lang w:val="en-US" w:eastAsia="el-GR"/>
        </w:rPr>
        <w:t xml:space="preserve">36] Resident species evolve traits that are fitted to the selection pressures of their local environment. This tends to afford them a competitive advantage and discourages similarly adapted species from having an overlapping geographic range. </w:t>
      </w:r>
    </w:p>
    <w:p w:rsidR="00341D16" w:rsidRDefault="00341D16" w:rsidP="00341D16">
      <w:pPr>
        <w:pStyle w:val="2"/>
        <w:rPr>
          <w:lang w:val="en-US" w:eastAsia="el-GR"/>
        </w:rPr>
      </w:pPr>
      <w:r w:rsidRPr="00341D16">
        <w:rPr>
          <w:lang w:val="en-US" w:eastAsia="el-GR"/>
        </w:rPr>
        <w:t>Niche</w:t>
      </w:r>
      <w:r>
        <w:rPr>
          <w:lang w:val="en-US" w:eastAsia="el-GR"/>
        </w:rPr>
        <w:t xml:space="preserve"> 2</w:t>
      </w:r>
    </w:p>
    <w:p w:rsidR="008318A8" w:rsidRPr="008318A8" w:rsidRDefault="008318A8" w:rsidP="008318A8">
      <w:pPr>
        <w:rPr>
          <w:lang w:val="en-US" w:eastAsia="el-GR"/>
        </w:rPr>
      </w:pPr>
      <w:r w:rsidRPr="008318A8">
        <w:rPr>
          <w:lang w:val="en-US" w:eastAsia="el-GR"/>
        </w:rPr>
        <w:t xml:space="preserve">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8318A8">
        <w:rPr>
          <w:lang w:val="en-US" w:eastAsia="el-GR"/>
        </w:rPr>
        <w:t>ecotope</w:t>
      </w:r>
      <w:proofErr w:type="spellEnd"/>
      <w:r w:rsidRPr="008318A8">
        <w:rPr>
          <w:lang w:val="en-US" w:eastAsia="el-GR"/>
        </w:rPr>
        <w:t>, which is defined as the full range of environmental and biological variables affecting an entire species.[24]</w:t>
      </w:r>
    </w:p>
    <w:p w:rsidR="008318A8" w:rsidRPr="008318A8" w:rsidRDefault="008318A8" w:rsidP="008318A8">
      <w:pPr>
        <w:rPr>
          <w:lang w:val="en-US" w:eastAsia="el-GR"/>
        </w:rPr>
      </w:pPr>
    </w:p>
    <w:p w:rsidR="008318A8" w:rsidRDefault="008318A8">
      <w:pPr>
        <w:rPr>
          <w:lang w:val="en-US" w:eastAsia="el-GR"/>
        </w:rPr>
      </w:pPr>
      <w:r>
        <w:rPr>
          <w:lang w:val="en-US" w:eastAsia="el-GR"/>
        </w:rPr>
        <w:br w:type="page"/>
      </w:r>
    </w:p>
    <w:p w:rsidR="008318A8" w:rsidRPr="008318A8" w:rsidRDefault="008318A8" w:rsidP="00341D16">
      <w:pPr>
        <w:pStyle w:val="1"/>
        <w:rPr>
          <w:lang w:val="en-US" w:eastAsia="el-GR"/>
        </w:rPr>
      </w:pPr>
      <w:r w:rsidRPr="008318A8">
        <w:rPr>
          <w:rFonts w:eastAsia="Times New Roman"/>
          <w:lang w:val="en-US" w:eastAsia="el-GR"/>
        </w:rPr>
        <w:lastRenderedPageBreak/>
        <w:t>Niche construction</w:t>
      </w:r>
    </w:p>
    <w:p w:rsidR="00341D16" w:rsidRDefault="008318A8" w:rsidP="008318A8">
      <w:pPr>
        <w:rPr>
          <w:lang w:val="en-US" w:eastAsia="el-GR"/>
        </w:rPr>
      </w:pPr>
      <w:r w:rsidRPr="008318A8">
        <w:rPr>
          <w:lang w:val="en-US" w:eastAsia="el-GR"/>
        </w:rPr>
        <w:t>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deposits from marine organisms.[39] 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w:t>
      </w:r>
    </w:p>
    <w:p w:rsidR="00341D16" w:rsidRPr="008318A8" w:rsidRDefault="00341D16" w:rsidP="00341D16">
      <w:pPr>
        <w:pStyle w:val="2"/>
        <w:rPr>
          <w:rFonts w:eastAsia="Times New Roman"/>
          <w:lang w:val="en-US" w:eastAsia="el-GR"/>
        </w:rPr>
      </w:pPr>
      <w:r w:rsidRPr="00341D16">
        <w:rPr>
          <w:lang w:val="en-US" w:eastAsia="el-GR"/>
        </w:rPr>
        <w:t>Niche construction</w:t>
      </w:r>
      <w:r>
        <w:rPr>
          <w:lang w:val="en-US" w:eastAsia="el-GR"/>
        </w:rPr>
        <w:t xml:space="preserve"> 3</w:t>
      </w:r>
    </w:p>
    <w:p w:rsidR="008318A8" w:rsidRPr="008318A8" w:rsidRDefault="008318A8" w:rsidP="0089480A">
      <w:pPr>
        <w:rPr>
          <w:lang w:val="en-US" w:eastAsia="el-GR"/>
        </w:rPr>
      </w:pPr>
      <w:r w:rsidRPr="008318A8">
        <w:rPr>
          <w:lang w:val="en-US" w:eastAsia="el-GR"/>
        </w:rPr>
        <w:t>Ecosystem engineers are defined as: "organisms that directly or indirectly modulate the availability of resources to other species, by causing physical state changes in biotic or abiotic materials. In so doing they modify, maintain and create habitats."[40]:373</w:t>
      </w:r>
      <w:r w:rsidR="00341D16">
        <w:rPr>
          <w:lang w:val="en-US" w:eastAsia="el-GR"/>
        </w:rPr>
        <w:t>.</w:t>
      </w:r>
      <w:r w:rsidRPr="008318A8">
        <w:rPr>
          <w:lang w:val="en-US" w:eastAsia="el-GR"/>
        </w:rPr>
        <w:t xml:space="preserve">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abiotic niche.[28][41] An example of natural selection through ecosystem engineering occurs in the nests of social insects, including ants, bees, wasps, and termites. There is an emergent homeostasis or </w:t>
      </w:r>
      <w:proofErr w:type="spellStart"/>
      <w:r w:rsidRPr="008318A8">
        <w:rPr>
          <w:lang w:val="en-US" w:eastAsia="el-GR"/>
        </w:rPr>
        <w:t>homeorhesis</w:t>
      </w:r>
      <w:proofErr w:type="spellEnd"/>
      <w:r w:rsidRPr="008318A8">
        <w:rPr>
          <w:lang w:val="en-US" w:eastAsia="el-GR"/>
        </w:rPr>
        <w:t xml:space="preserve"> in the structure of the nest that regulates, maintains and defends the physiology of the entire colony. Termite mounds, for example, maintain a constant internal temperature through the design of air-conditioning chimneys. The </w:t>
      </w:r>
      <w:proofErr w:type="gramStart"/>
      <w:r w:rsidRPr="008318A8">
        <w:rPr>
          <w:lang w:val="en-US" w:eastAsia="el-GR"/>
        </w:rPr>
        <w:t>structure of the nests themselves are</w:t>
      </w:r>
      <w:proofErr w:type="gramEnd"/>
      <w:r w:rsidRPr="008318A8">
        <w:rPr>
          <w:lang w:val="en-US" w:eastAsia="el-GR"/>
        </w:rPr>
        <w:t xml:space="preserve"> subject to the forces of natural selection. Moreover, a nest can survive over successive generations, so that progeny inherit both genetic material and a legacy niche that was constructed before their time</w:t>
      </w:r>
      <w:proofErr w:type="gramStart"/>
      <w:r w:rsidRPr="008318A8">
        <w:rPr>
          <w:lang w:val="en-US" w:eastAsia="el-GR"/>
        </w:rPr>
        <w:t>.[</w:t>
      </w:r>
      <w:proofErr w:type="gramEnd"/>
      <w:r w:rsidRPr="008318A8">
        <w:rPr>
          <w:lang w:val="en-US" w:eastAsia="el-GR"/>
        </w:rPr>
        <w:t>6][28][29]</w:t>
      </w:r>
    </w:p>
    <w:tbl>
      <w:tblPr>
        <w:tblpPr w:leftFromText="180" w:rightFromText="180" w:vertAnchor="text" w:horzAnchor="margin" w:tblpXSpec="center" w:tblpY="-8412"/>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1"/>
      </w:tblGrid>
      <w:tr w:rsidR="0089480A" w:rsidTr="0089480A">
        <w:trPr>
          <w:trHeight w:val="7352"/>
        </w:trPr>
        <w:tc>
          <w:tcPr>
            <w:tcW w:w="10131" w:type="dxa"/>
            <w:shd w:val="clear" w:color="auto" w:fill="E5DFEC" w:themeFill="accent4" w:themeFillTint="33"/>
          </w:tcPr>
          <w:tbl>
            <w:tblPr>
              <w:tblStyle w:val="1-1"/>
              <w:tblpPr w:leftFromText="180" w:rightFromText="180" w:vertAnchor="text" w:horzAnchor="margin" w:tblpY="1596"/>
              <w:tblOverlap w:val="never"/>
              <w:tblW w:w="9460" w:type="dxa"/>
              <w:tblLook w:val="04A0" w:firstRow="1" w:lastRow="0" w:firstColumn="1" w:lastColumn="0" w:noHBand="0" w:noVBand="1"/>
            </w:tblPr>
            <w:tblGrid>
              <w:gridCol w:w="1552"/>
              <w:gridCol w:w="305"/>
              <w:gridCol w:w="1857"/>
              <w:gridCol w:w="1795"/>
              <w:gridCol w:w="236"/>
              <w:gridCol w:w="1430"/>
              <w:gridCol w:w="426"/>
              <w:gridCol w:w="1859"/>
            </w:tblGrid>
            <w:tr w:rsidR="000516AC" w:rsidRPr="00231576" w:rsidTr="009D6784">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1552" w:type="dxa"/>
                  <w:tcBorders>
                    <w:top w:val="single" w:sz="4" w:space="0" w:color="auto"/>
                    <w:left w:val="single" w:sz="4" w:space="0" w:color="auto"/>
                    <w:right w:val="single" w:sz="4" w:space="0" w:color="auto"/>
                  </w:tcBorders>
                </w:tcPr>
                <w:p w:rsidR="0089480A" w:rsidRDefault="0089480A" w:rsidP="0089480A">
                  <w:pPr>
                    <w:ind w:firstLine="0"/>
                    <w:jc w:val="center"/>
                    <w:rPr>
                      <w:lang w:val="en-US" w:eastAsia="el-GR"/>
                    </w:rPr>
                  </w:pPr>
                  <w:r>
                    <w:rPr>
                      <w:lang w:val="en-US" w:eastAsia="el-GR"/>
                    </w:rPr>
                    <w:lastRenderedPageBreak/>
                    <w:t>LESSON</w:t>
                  </w:r>
                </w:p>
              </w:tc>
              <w:tc>
                <w:tcPr>
                  <w:tcW w:w="305" w:type="dxa"/>
                  <w:tcBorders>
                    <w:left w:val="single" w:sz="4" w:space="0" w:color="auto"/>
                  </w:tcBorders>
                </w:tcPr>
                <w:p w:rsidR="0089480A" w:rsidRDefault="0089480A" w:rsidP="0089480A">
                  <w:pPr>
                    <w:ind w:firstLine="0"/>
                    <w:cnfStyle w:val="100000000000" w:firstRow="1" w:lastRow="0" w:firstColumn="0" w:lastColumn="0" w:oddVBand="0" w:evenVBand="0" w:oddHBand="0" w:evenHBand="0" w:firstRowFirstColumn="0" w:firstRowLastColumn="0" w:lastRowFirstColumn="0" w:lastRowLastColumn="0"/>
                    <w:rPr>
                      <w:b w:val="0"/>
                      <w:bCs w:val="0"/>
                      <w:lang w:val="en-US" w:eastAsia="el-GR"/>
                    </w:rPr>
                  </w:pPr>
                </w:p>
              </w:tc>
              <w:tc>
                <w:tcPr>
                  <w:tcW w:w="1857" w:type="dxa"/>
                  <w:tcBorders>
                    <w:right w:val="single" w:sz="4" w:space="0" w:color="auto"/>
                  </w:tcBorders>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lang w:val="en-US" w:eastAsia="el-GR"/>
                    </w:rPr>
                  </w:pPr>
                  <w:r>
                    <w:rPr>
                      <w:lang w:val="en-US" w:eastAsia="el-GR"/>
                    </w:rPr>
                    <w:t>TOPIC</w:t>
                  </w:r>
                </w:p>
              </w:tc>
              <w:tc>
                <w:tcPr>
                  <w:tcW w:w="1795" w:type="dxa"/>
                  <w:tcBorders>
                    <w:left w:val="single" w:sz="4" w:space="0" w:color="auto"/>
                    <w:bottom w:val="single" w:sz="4" w:space="0" w:color="auto"/>
                  </w:tcBorders>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lang w:val="en-US" w:eastAsia="el-GR"/>
                    </w:rPr>
                  </w:pPr>
                  <w:r>
                    <w:rPr>
                      <w:lang w:val="en-US" w:eastAsia="el-GR"/>
                    </w:rPr>
                    <w:t>ASSIGNMENT</w:t>
                  </w:r>
                </w:p>
              </w:tc>
              <w:tc>
                <w:tcPr>
                  <w:tcW w:w="236" w:type="dxa"/>
                  <w:tcBorders>
                    <w:left w:val="single" w:sz="4" w:space="0" w:color="auto"/>
                  </w:tcBorders>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b w:val="0"/>
                      <w:bCs w:val="0"/>
                      <w:lang w:val="en-US" w:eastAsia="el-GR"/>
                    </w:rPr>
                  </w:pPr>
                </w:p>
              </w:tc>
              <w:tc>
                <w:tcPr>
                  <w:tcW w:w="1430" w:type="dxa"/>
                  <w:tcBorders>
                    <w:right w:val="single" w:sz="4" w:space="0" w:color="auto"/>
                  </w:tcBorders>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lang w:val="en-US" w:eastAsia="el-GR"/>
                    </w:rPr>
                  </w:pPr>
                  <w:r>
                    <w:rPr>
                      <w:lang w:val="en-US" w:eastAsia="el-GR"/>
                    </w:rPr>
                    <w:t>Points</w:t>
                  </w:r>
                </w:p>
              </w:tc>
              <w:tc>
                <w:tcPr>
                  <w:tcW w:w="426" w:type="dxa"/>
                  <w:tcBorders>
                    <w:left w:val="single" w:sz="4" w:space="0" w:color="auto"/>
                  </w:tcBorders>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b w:val="0"/>
                      <w:bCs w:val="0"/>
                      <w:lang w:val="en-US" w:eastAsia="el-GR"/>
                    </w:rPr>
                  </w:pPr>
                </w:p>
              </w:tc>
              <w:tc>
                <w:tcPr>
                  <w:tcW w:w="1859" w:type="dxa"/>
                </w:tcPr>
                <w:p w:rsidR="0089480A" w:rsidRDefault="0089480A" w:rsidP="0089480A">
                  <w:pPr>
                    <w:ind w:firstLine="0"/>
                    <w:jc w:val="center"/>
                    <w:cnfStyle w:val="100000000000" w:firstRow="1" w:lastRow="0" w:firstColumn="0" w:lastColumn="0" w:oddVBand="0" w:evenVBand="0" w:oddHBand="0" w:evenHBand="0" w:firstRowFirstColumn="0" w:firstRowLastColumn="0" w:lastRowFirstColumn="0" w:lastRowLastColumn="0"/>
                    <w:rPr>
                      <w:lang w:val="en-US" w:eastAsia="el-GR"/>
                    </w:rPr>
                  </w:pPr>
                  <w:r>
                    <w:rPr>
                      <w:lang w:val="en-US" w:eastAsia="el-GR"/>
                    </w:rPr>
                    <w:t>DUE</w:t>
                  </w:r>
                </w:p>
              </w:tc>
            </w:tr>
            <w:tr w:rsidR="0089480A" w:rsidRPr="00231576" w:rsidTr="009D6784">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552" w:type="dxa"/>
                  <w:vMerge w:val="restart"/>
                  <w:tcBorders>
                    <w:right w:val="single" w:sz="4" w:space="0" w:color="auto"/>
                  </w:tcBorders>
                </w:tcPr>
                <w:p w:rsidR="0089480A" w:rsidRPr="002F0495" w:rsidRDefault="0089480A" w:rsidP="0089480A">
                  <w:pPr>
                    <w:ind w:firstLine="0"/>
                    <w:jc w:val="center"/>
                    <w:rPr>
                      <w:b w:val="0"/>
                      <w:lang w:val="en-US" w:eastAsia="el-GR"/>
                    </w:rPr>
                  </w:pPr>
                  <w:r w:rsidRPr="002F0495">
                    <w:rPr>
                      <w:b w:val="0"/>
                      <w:lang w:val="en-US" w:eastAsia="el-GR"/>
                    </w:rPr>
                    <w:t>1</w:t>
                  </w:r>
                </w:p>
                <w:p w:rsidR="0089480A" w:rsidRDefault="0089480A" w:rsidP="0089480A">
                  <w:pPr>
                    <w:ind w:firstLine="0"/>
                    <w:rPr>
                      <w:lang w:val="en-US" w:eastAsia="el-GR"/>
                    </w:rPr>
                  </w:pPr>
                </w:p>
              </w:tc>
              <w:tc>
                <w:tcPr>
                  <w:tcW w:w="305" w:type="dxa"/>
                  <w:vMerge w:val="restart"/>
                  <w:tcBorders>
                    <w:left w:val="single" w:sz="4" w:space="0" w:color="auto"/>
                  </w:tcBorders>
                </w:tcPr>
                <w:p w:rsidR="0089480A" w:rsidRDefault="0089480A" w:rsidP="0089480A">
                  <w:pPr>
                    <w:spacing w:after="200" w:line="276" w:lineRule="auto"/>
                    <w:ind w:firstLine="0"/>
                    <w:cnfStyle w:val="000000100000" w:firstRow="0" w:lastRow="0" w:firstColumn="0" w:lastColumn="0" w:oddVBand="0" w:evenVBand="0" w:oddHBand="1" w:evenHBand="0" w:firstRowFirstColumn="0" w:firstRowLastColumn="0" w:lastRowFirstColumn="0" w:lastRowLastColumn="0"/>
                    <w:rPr>
                      <w:lang w:val="en-US" w:eastAsia="el-GR"/>
                    </w:rPr>
                  </w:pPr>
                </w:p>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b/>
                      <w:bCs/>
                      <w:lang w:val="en-US" w:eastAsia="el-GR"/>
                    </w:rPr>
                  </w:pPr>
                </w:p>
              </w:tc>
              <w:tc>
                <w:tcPr>
                  <w:tcW w:w="1857" w:type="dxa"/>
                  <w:vMerge w:val="restart"/>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What is Distance Learning?</w:t>
                  </w:r>
                </w:p>
              </w:tc>
              <w:tc>
                <w:tcPr>
                  <w:tcW w:w="1795" w:type="dxa"/>
                  <w:tcBorders>
                    <w:top w:val="single" w:sz="4" w:space="0" w:color="auto"/>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Wiki #1</w:t>
                  </w:r>
                </w:p>
              </w:tc>
              <w:tc>
                <w:tcPr>
                  <w:tcW w:w="23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430"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10</w:t>
                  </w:r>
                </w:p>
              </w:tc>
              <w:tc>
                <w:tcPr>
                  <w:tcW w:w="42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859" w:type="dxa"/>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March 10</w:t>
                  </w:r>
                </w:p>
              </w:tc>
            </w:tr>
            <w:tr w:rsidR="000516AC" w:rsidRPr="00231576" w:rsidTr="000516A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552" w:type="dxa"/>
                  <w:vMerge/>
                  <w:tcBorders>
                    <w:right w:val="single" w:sz="4" w:space="0" w:color="auto"/>
                  </w:tcBorders>
                </w:tcPr>
                <w:p w:rsidR="0089480A" w:rsidRDefault="0089480A" w:rsidP="0089480A">
                  <w:pPr>
                    <w:ind w:firstLine="0"/>
                    <w:rPr>
                      <w:lang w:val="en-US" w:eastAsia="el-GR"/>
                    </w:rPr>
                  </w:pPr>
                </w:p>
              </w:tc>
              <w:tc>
                <w:tcPr>
                  <w:tcW w:w="305" w:type="dxa"/>
                  <w:vMerge/>
                  <w:tcBorders>
                    <w:left w:val="single" w:sz="4" w:space="0" w:color="auto"/>
                  </w:tcBorders>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b/>
                      <w:bCs/>
                      <w:lang w:val="en-US" w:eastAsia="el-GR"/>
                    </w:rPr>
                  </w:pPr>
                </w:p>
              </w:tc>
              <w:tc>
                <w:tcPr>
                  <w:tcW w:w="1857" w:type="dxa"/>
                  <w:vMerge/>
                  <w:tcBorders>
                    <w:right w:val="single" w:sz="4" w:space="0" w:color="auto"/>
                  </w:tcBorders>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795"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r>
                    <w:rPr>
                      <w:lang w:val="en-US" w:eastAsia="el-GR"/>
                    </w:rPr>
                    <w:t>Presentation</w:t>
                  </w:r>
                </w:p>
              </w:tc>
              <w:tc>
                <w:tcPr>
                  <w:tcW w:w="236"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430" w:type="dxa"/>
                  <w:tcBorders>
                    <w:righ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r>
                    <w:rPr>
                      <w:lang w:val="en-US" w:eastAsia="el-GR"/>
                    </w:rPr>
                    <w:t>20</w:t>
                  </w:r>
                </w:p>
              </w:tc>
              <w:tc>
                <w:tcPr>
                  <w:tcW w:w="426"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859" w:type="dxa"/>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r>
            <w:tr w:rsidR="0089480A" w:rsidRPr="00231576" w:rsidTr="009D67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2" w:type="dxa"/>
                  <w:tcBorders>
                    <w:right w:val="single" w:sz="4" w:space="0" w:color="auto"/>
                  </w:tcBorders>
                </w:tcPr>
                <w:p w:rsidR="0089480A" w:rsidRPr="002F0495" w:rsidRDefault="0089480A" w:rsidP="0089480A">
                  <w:pPr>
                    <w:ind w:firstLine="0"/>
                    <w:jc w:val="center"/>
                    <w:rPr>
                      <w:b w:val="0"/>
                      <w:lang w:val="en-US" w:eastAsia="el-GR"/>
                    </w:rPr>
                  </w:pPr>
                  <w:r w:rsidRPr="002F0495">
                    <w:rPr>
                      <w:b w:val="0"/>
                      <w:lang w:val="en-US" w:eastAsia="el-GR"/>
                    </w:rPr>
                    <w:t>2</w:t>
                  </w:r>
                </w:p>
              </w:tc>
              <w:tc>
                <w:tcPr>
                  <w:tcW w:w="305" w:type="dxa"/>
                  <w:tcBorders>
                    <w:left w:val="single" w:sz="4" w:space="0" w:color="auto"/>
                  </w:tcBorders>
                </w:tcPr>
                <w:p w:rsidR="0089480A" w:rsidRDefault="0089480A" w:rsidP="0089480A">
                  <w:pPr>
                    <w:ind w:firstLine="0"/>
                    <w:jc w:val="center"/>
                    <w:cnfStyle w:val="000000100000" w:firstRow="0" w:lastRow="0" w:firstColumn="0" w:lastColumn="0" w:oddVBand="0" w:evenVBand="0" w:oddHBand="1" w:evenHBand="0" w:firstRowFirstColumn="0" w:firstRowLastColumn="0" w:lastRowFirstColumn="0" w:lastRowLastColumn="0"/>
                    <w:rPr>
                      <w:b/>
                      <w:bCs/>
                      <w:lang w:val="en-US" w:eastAsia="el-GR"/>
                    </w:rPr>
                  </w:pPr>
                </w:p>
              </w:tc>
              <w:tc>
                <w:tcPr>
                  <w:tcW w:w="1857"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History &amp; Theories</w:t>
                  </w:r>
                </w:p>
              </w:tc>
              <w:tc>
                <w:tcPr>
                  <w:tcW w:w="1795"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Brief Paper</w:t>
                  </w:r>
                </w:p>
              </w:tc>
              <w:tc>
                <w:tcPr>
                  <w:tcW w:w="23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430"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20</w:t>
                  </w:r>
                </w:p>
              </w:tc>
              <w:tc>
                <w:tcPr>
                  <w:tcW w:w="42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859" w:type="dxa"/>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March 24</w:t>
                  </w:r>
                </w:p>
              </w:tc>
            </w:tr>
            <w:tr w:rsidR="0089480A" w:rsidRPr="00231576" w:rsidTr="000516A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0" w:type="dxa"/>
                  <w:gridSpan w:val="8"/>
                  <w:tcBorders>
                    <w:bottom w:val="single" w:sz="4" w:space="0" w:color="auto"/>
                  </w:tcBorders>
                  <w:shd w:val="clear" w:color="auto" w:fill="FFFFFF" w:themeFill="background1"/>
                </w:tcPr>
                <w:p w:rsidR="0089480A" w:rsidRPr="002F0495" w:rsidRDefault="0089480A" w:rsidP="0089480A">
                  <w:pPr>
                    <w:ind w:firstLine="0"/>
                    <w:jc w:val="center"/>
                    <w:rPr>
                      <w:b w:val="0"/>
                      <w:lang w:val="en-US" w:eastAsia="el-GR"/>
                    </w:rPr>
                  </w:pPr>
                  <w:r w:rsidRPr="002F0495">
                    <w:rPr>
                      <w:b w:val="0"/>
                      <w:lang w:val="en-US" w:eastAsia="el-GR"/>
                    </w:rPr>
                    <w:t>SPRING BREAK</w:t>
                  </w:r>
                </w:p>
              </w:tc>
            </w:tr>
            <w:tr w:rsidR="0089480A" w:rsidRPr="00231576" w:rsidTr="009D6784">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1552" w:type="dxa"/>
                  <w:vMerge w:val="restart"/>
                  <w:tcBorders>
                    <w:right w:val="single" w:sz="4" w:space="0" w:color="auto"/>
                  </w:tcBorders>
                </w:tcPr>
                <w:p w:rsidR="0089480A" w:rsidRPr="002F0495" w:rsidRDefault="0089480A" w:rsidP="0089480A">
                  <w:pPr>
                    <w:ind w:firstLine="0"/>
                    <w:jc w:val="center"/>
                    <w:rPr>
                      <w:b w:val="0"/>
                      <w:lang w:val="en-US" w:eastAsia="el-GR"/>
                    </w:rPr>
                  </w:pPr>
                  <w:r w:rsidRPr="002F0495">
                    <w:rPr>
                      <w:b w:val="0"/>
                      <w:lang w:val="en-US" w:eastAsia="el-GR"/>
                    </w:rPr>
                    <w:t>3</w:t>
                  </w:r>
                </w:p>
              </w:tc>
              <w:tc>
                <w:tcPr>
                  <w:tcW w:w="305" w:type="dxa"/>
                  <w:vMerge w:val="restart"/>
                  <w:tcBorders>
                    <w:left w:val="single" w:sz="4" w:space="0" w:color="auto"/>
                  </w:tcBorders>
                </w:tcPr>
                <w:p w:rsidR="0089480A" w:rsidRDefault="0089480A" w:rsidP="0089480A">
                  <w:pPr>
                    <w:ind w:firstLine="0"/>
                    <w:jc w:val="center"/>
                    <w:cnfStyle w:val="000000100000" w:firstRow="0" w:lastRow="0" w:firstColumn="0" w:lastColumn="0" w:oddVBand="0" w:evenVBand="0" w:oddHBand="1" w:evenHBand="0" w:firstRowFirstColumn="0" w:firstRowLastColumn="0" w:lastRowFirstColumn="0" w:lastRowLastColumn="0"/>
                    <w:rPr>
                      <w:b/>
                      <w:bCs/>
                      <w:lang w:val="en-US" w:eastAsia="el-GR"/>
                    </w:rPr>
                  </w:pPr>
                </w:p>
              </w:tc>
              <w:tc>
                <w:tcPr>
                  <w:tcW w:w="1857" w:type="dxa"/>
                  <w:vMerge w:val="restart"/>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Distance Learners</w:t>
                  </w:r>
                </w:p>
              </w:tc>
              <w:tc>
                <w:tcPr>
                  <w:tcW w:w="1795"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Discussion #1</w:t>
                  </w:r>
                </w:p>
              </w:tc>
              <w:tc>
                <w:tcPr>
                  <w:tcW w:w="23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430"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10</w:t>
                  </w:r>
                </w:p>
              </w:tc>
              <w:tc>
                <w:tcPr>
                  <w:tcW w:w="42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859" w:type="dxa"/>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April 7</w:t>
                  </w:r>
                </w:p>
              </w:tc>
            </w:tr>
            <w:tr w:rsidR="000516AC" w:rsidRPr="00231576" w:rsidTr="000516AC">
              <w:trPr>
                <w:cnfStyle w:val="000000010000" w:firstRow="0" w:lastRow="0" w:firstColumn="0" w:lastColumn="0" w:oddVBand="0" w:evenVBand="0" w:oddHBand="0" w:evenHBand="1"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1552" w:type="dxa"/>
                  <w:vMerge/>
                  <w:tcBorders>
                    <w:right w:val="single" w:sz="4" w:space="0" w:color="auto"/>
                  </w:tcBorders>
                </w:tcPr>
                <w:p w:rsidR="0089480A" w:rsidRDefault="0089480A" w:rsidP="0089480A">
                  <w:pPr>
                    <w:ind w:firstLine="0"/>
                    <w:rPr>
                      <w:lang w:val="en-US" w:eastAsia="el-GR"/>
                    </w:rPr>
                  </w:pPr>
                </w:p>
              </w:tc>
              <w:tc>
                <w:tcPr>
                  <w:tcW w:w="305" w:type="dxa"/>
                  <w:vMerge/>
                  <w:tcBorders>
                    <w:left w:val="single" w:sz="4" w:space="0" w:color="auto"/>
                  </w:tcBorders>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b/>
                      <w:bCs/>
                      <w:lang w:val="en-US" w:eastAsia="el-GR"/>
                    </w:rPr>
                  </w:pPr>
                </w:p>
              </w:tc>
              <w:tc>
                <w:tcPr>
                  <w:tcW w:w="1857" w:type="dxa"/>
                  <w:vMerge/>
                  <w:tcBorders>
                    <w:right w:val="single" w:sz="4" w:space="0" w:color="auto"/>
                  </w:tcBorders>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795"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r>
                    <w:rPr>
                      <w:lang w:val="en-US" w:eastAsia="el-GR"/>
                    </w:rPr>
                    <w:t>Group Project</w:t>
                  </w:r>
                </w:p>
              </w:tc>
              <w:tc>
                <w:tcPr>
                  <w:tcW w:w="236"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430" w:type="dxa"/>
                  <w:tcBorders>
                    <w:righ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r>
                    <w:rPr>
                      <w:lang w:val="en-US" w:eastAsia="el-GR"/>
                    </w:rPr>
                    <w:t>50</w:t>
                  </w:r>
                </w:p>
              </w:tc>
              <w:tc>
                <w:tcPr>
                  <w:tcW w:w="426" w:type="dxa"/>
                  <w:tcBorders>
                    <w:left w:val="single" w:sz="4" w:space="0" w:color="auto"/>
                  </w:tcBorders>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p>
              </w:tc>
              <w:tc>
                <w:tcPr>
                  <w:tcW w:w="1859" w:type="dxa"/>
                  <w:shd w:val="clear" w:color="auto" w:fill="FFFFFF" w:themeFill="background1"/>
                </w:tcPr>
                <w:p w:rsidR="0089480A" w:rsidRDefault="0089480A" w:rsidP="0089480A">
                  <w:pPr>
                    <w:ind w:firstLine="0"/>
                    <w:cnfStyle w:val="000000010000" w:firstRow="0" w:lastRow="0" w:firstColumn="0" w:lastColumn="0" w:oddVBand="0" w:evenVBand="0" w:oddHBand="0" w:evenHBand="1" w:firstRowFirstColumn="0" w:firstRowLastColumn="0" w:lastRowFirstColumn="0" w:lastRowLastColumn="0"/>
                    <w:rPr>
                      <w:lang w:val="en-US" w:eastAsia="el-GR"/>
                    </w:rPr>
                  </w:pPr>
                  <w:r>
                    <w:rPr>
                      <w:lang w:val="en-US" w:eastAsia="el-GR"/>
                    </w:rPr>
                    <w:t>April 14</w:t>
                  </w:r>
                </w:p>
              </w:tc>
            </w:tr>
            <w:tr w:rsidR="0089480A" w:rsidRPr="00231576" w:rsidTr="009D67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2" w:type="dxa"/>
                  <w:tcBorders>
                    <w:right w:val="single" w:sz="4" w:space="0" w:color="auto"/>
                  </w:tcBorders>
                </w:tcPr>
                <w:p w:rsidR="0089480A" w:rsidRPr="002F0495" w:rsidRDefault="0089480A" w:rsidP="0089480A">
                  <w:pPr>
                    <w:ind w:firstLine="0"/>
                    <w:jc w:val="center"/>
                    <w:rPr>
                      <w:b w:val="0"/>
                      <w:lang w:val="en-US" w:eastAsia="el-GR"/>
                    </w:rPr>
                  </w:pPr>
                  <w:r w:rsidRPr="002F0495">
                    <w:rPr>
                      <w:b w:val="0"/>
                      <w:lang w:val="en-US" w:eastAsia="el-GR"/>
                    </w:rPr>
                    <w:t>4</w:t>
                  </w:r>
                </w:p>
              </w:tc>
              <w:tc>
                <w:tcPr>
                  <w:tcW w:w="305" w:type="dxa"/>
                  <w:tcBorders>
                    <w:left w:val="single" w:sz="4" w:space="0" w:color="auto"/>
                  </w:tcBorders>
                </w:tcPr>
                <w:p w:rsidR="0089480A" w:rsidRDefault="0089480A" w:rsidP="0089480A">
                  <w:pPr>
                    <w:ind w:firstLine="0"/>
                    <w:jc w:val="center"/>
                    <w:cnfStyle w:val="000000100000" w:firstRow="0" w:lastRow="0" w:firstColumn="0" w:lastColumn="0" w:oddVBand="0" w:evenVBand="0" w:oddHBand="1" w:evenHBand="0" w:firstRowFirstColumn="0" w:firstRowLastColumn="0" w:lastRowFirstColumn="0" w:lastRowLastColumn="0"/>
                    <w:rPr>
                      <w:b/>
                      <w:bCs/>
                      <w:lang w:val="en-US" w:eastAsia="el-GR"/>
                    </w:rPr>
                  </w:pPr>
                </w:p>
              </w:tc>
              <w:tc>
                <w:tcPr>
                  <w:tcW w:w="1857"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Media Selection</w:t>
                  </w:r>
                </w:p>
              </w:tc>
              <w:tc>
                <w:tcPr>
                  <w:tcW w:w="1795"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Blog #1</w:t>
                  </w:r>
                </w:p>
              </w:tc>
              <w:tc>
                <w:tcPr>
                  <w:tcW w:w="23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430" w:type="dxa"/>
                  <w:tcBorders>
                    <w:righ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10</w:t>
                  </w:r>
                </w:p>
              </w:tc>
              <w:tc>
                <w:tcPr>
                  <w:tcW w:w="426" w:type="dxa"/>
                  <w:tcBorders>
                    <w:left w:val="single" w:sz="4" w:space="0" w:color="auto"/>
                  </w:tcBorders>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p>
              </w:tc>
              <w:tc>
                <w:tcPr>
                  <w:tcW w:w="1859" w:type="dxa"/>
                </w:tcPr>
                <w:p w:rsidR="0089480A" w:rsidRDefault="0089480A" w:rsidP="0089480A">
                  <w:pPr>
                    <w:ind w:firstLine="0"/>
                    <w:cnfStyle w:val="000000100000" w:firstRow="0" w:lastRow="0" w:firstColumn="0" w:lastColumn="0" w:oddVBand="0" w:evenVBand="0" w:oddHBand="1" w:evenHBand="0" w:firstRowFirstColumn="0" w:firstRowLastColumn="0" w:lastRowFirstColumn="0" w:lastRowLastColumn="0"/>
                    <w:rPr>
                      <w:lang w:val="en-US" w:eastAsia="el-GR"/>
                    </w:rPr>
                  </w:pPr>
                  <w:r>
                    <w:rPr>
                      <w:lang w:val="en-US" w:eastAsia="el-GR"/>
                    </w:rPr>
                    <w:t>April 21</w:t>
                  </w:r>
                </w:p>
              </w:tc>
            </w:tr>
          </w:tbl>
          <w:p w:rsidR="0089480A" w:rsidRPr="0089480A" w:rsidRDefault="0089480A" w:rsidP="0089480A">
            <w:pPr>
              <w:ind w:firstLine="0"/>
              <w:rPr>
                <w:b/>
                <w:lang w:val="en-US" w:eastAsia="el-GR"/>
              </w:rPr>
            </w:pPr>
            <w:r w:rsidRPr="0089480A">
              <w:rPr>
                <w:b/>
                <w:lang w:val="en-US" w:eastAsia="el-GR"/>
              </w:rPr>
              <w:t>Complex Table ( less accessible )</w:t>
            </w:r>
          </w:p>
          <w:p w:rsidR="0089480A" w:rsidRPr="0089480A" w:rsidRDefault="0089480A" w:rsidP="0089480A">
            <w:pPr>
              <w:ind w:firstLine="0"/>
              <w:jc w:val="center"/>
              <w:rPr>
                <w:b/>
                <w:sz w:val="40"/>
                <w:szCs w:val="40"/>
                <w:lang w:val="en-US" w:eastAsia="el-GR"/>
              </w:rPr>
            </w:pPr>
            <w:r w:rsidRPr="0089480A">
              <w:rPr>
                <w:b/>
                <w:sz w:val="40"/>
                <w:szCs w:val="40"/>
                <w:lang w:val="en-US" w:eastAsia="el-GR"/>
              </w:rPr>
              <w:t>Class Schedule</w:t>
            </w:r>
          </w:p>
        </w:tc>
      </w:tr>
    </w:tbl>
    <w:p w:rsidR="008318A8" w:rsidRPr="008318A8" w:rsidRDefault="008318A8" w:rsidP="008318A8">
      <w:pPr>
        <w:rPr>
          <w:lang w:val="en-US" w:eastAsia="el-GR"/>
        </w:rPr>
      </w:pPr>
    </w:p>
    <w:p w:rsidR="008318A8" w:rsidRDefault="008318A8">
      <w:pPr>
        <w:rPr>
          <w:lang w:val="en-US" w:eastAsia="el-GR"/>
        </w:rPr>
      </w:pPr>
      <w:r>
        <w:rPr>
          <w:lang w:val="en-US" w:eastAsia="el-GR"/>
        </w:rPr>
        <w:br w:type="page"/>
      </w:r>
    </w:p>
    <w:p w:rsidR="008318A8" w:rsidRDefault="004827E3" w:rsidP="00341D16">
      <w:pPr>
        <w:pStyle w:val="1"/>
        <w:rPr>
          <w:rFonts w:eastAsia="Times New Roman"/>
          <w:lang w:val="en-US" w:eastAsia="el-GR"/>
        </w:rPr>
      </w:pPr>
      <w:r>
        <w:rPr>
          <w:rFonts w:eastAsia="Times New Roman"/>
          <w:noProof/>
          <w:lang w:eastAsia="el-GR"/>
        </w:rPr>
        <w:lastRenderedPageBreak/>
        <w:drawing>
          <wp:anchor distT="0" distB="0" distL="114300" distR="114300" simplePos="0" relativeHeight="251658240" behindDoc="1" locked="0" layoutInCell="1" allowOverlap="1" wp14:anchorId="656D8681" wp14:editId="35CDE8FE">
            <wp:simplePos x="0" y="0"/>
            <wp:positionH relativeFrom="column">
              <wp:posOffset>-753110</wp:posOffset>
            </wp:positionH>
            <wp:positionV relativeFrom="paragraph">
              <wp:posOffset>-649605</wp:posOffset>
            </wp:positionV>
            <wp:extent cx="3993515" cy="2870835"/>
            <wp:effectExtent l="0" t="0" r="6985" b="5715"/>
            <wp:wrapTight wrapText="bothSides">
              <wp:wrapPolygon edited="1">
                <wp:start x="7737" y="0"/>
                <wp:lineTo x="0" y="2242"/>
                <wp:lineTo x="0" y="8221"/>
                <wp:lineTo x="537" y="11958"/>
                <wp:lineTo x="752" y="18984"/>
                <wp:lineTo x="1182" y="19134"/>
                <wp:lineTo x="5696" y="19134"/>
                <wp:lineTo x="9211" y="21600"/>
                <wp:lineTo x="13755" y="21525"/>
                <wp:lineTo x="12919" y="19809"/>
                <wp:lineTo x="14722" y="19134"/>
                <wp:lineTo x="15260" y="19134"/>
                <wp:lineTo x="16281" y="18754"/>
                <wp:lineTo x="17731" y="16742"/>
                <wp:lineTo x="18554" y="14905"/>
                <wp:lineTo x="18913" y="11958"/>
                <wp:lineTo x="20513" y="10115"/>
                <wp:lineTo x="21600" y="7183"/>
                <wp:lineTo x="20096" y="5381"/>
                <wp:lineTo x="18484" y="4783"/>
                <wp:lineTo x="16764" y="2990"/>
                <wp:lineTo x="16012" y="2392"/>
                <wp:lineTo x="16119" y="1196"/>
                <wp:lineTo x="14830" y="149"/>
                <wp:lineTo x="12896" y="0"/>
                <wp:lineTo x="7737" y="0"/>
              </wp:wrapPolygon>
            </wp:wrapTight>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
                      <a:extLst>
                        <a:ext uri="{28A0092B-C50C-407E-A947-70E740481C1C}">
                          <a14:useLocalDpi xmlns:a14="http://schemas.microsoft.com/office/drawing/2010/main" val="0"/>
                        </a:ext>
                      </a:extLst>
                    </a:blip>
                    <a:stretch>
                      <a:fillRect/>
                    </a:stretch>
                  </pic:blipFill>
                  <pic:spPr>
                    <a:xfrm>
                      <a:off x="0" y="0"/>
                      <a:ext cx="3993515" cy="2870835"/>
                    </a:xfrm>
                    <a:prstGeom prst="rect">
                      <a:avLst/>
                    </a:prstGeom>
                  </pic:spPr>
                </pic:pic>
              </a:graphicData>
            </a:graphic>
            <wp14:sizeRelH relativeFrom="page">
              <wp14:pctWidth>0</wp14:pctWidth>
            </wp14:sizeRelH>
            <wp14:sizeRelV relativeFrom="page">
              <wp14:pctHeight>0</wp14:pctHeight>
            </wp14:sizeRelV>
          </wp:anchor>
        </w:drawing>
      </w:r>
      <w:r w:rsidR="008318A8" w:rsidRPr="008318A8">
        <w:rPr>
          <w:rFonts w:eastAsia="Times New Roman"/>
          <w:lang w:val="en-US" w:eastAsia="el-GR"/>
        </w:rPr>
        <w:t>Biome</w:t>
      </w:r>
    </w:p>
    <w:p w:rsidR="00341D16" w:rsidRDefault="008318A8" w:rsidP="004F65F8">
      <w:pPr>
        <w:rPr>
          <w:lang w:val="en-US" w:eastAsia="el-GR"/>
        </w:rPr>
      </w:pPr>
      <w:r w:rsidRPr="008318A8">
        <w:rPr>
          <w:lang w:val="en-US" w:eastAsia="el-GR"/>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w:t>
      </w:r>
    </w:p>
    <w:p w:rsidR="00341D16" w:rsidRPr="00341D16" w:rsidRDefault="00341D16" w:rsidP="00341D16">
      <w:pPr>
        <w:pStyle w:val="2"/>
        <w:rPr>
          <w:lang w:val="en-US" w:eastAsia="el-GR"/>
        </w:rPr>
      </w:pPr>
      <w:r w:rsidRPr="00341D16">
        <w:rPr>
          <w:lang w:val="en-US" w:eastAsia="el-GR"/>
        </w:rPr>
        <w:t>Biome</w:t>
      </w:r>
      <w:r>
        <w:rPr>
          <w:lang w:val="en-US" w:eastAsia="el-GR"/>
        </w:rPr>
        <w:t xml:space="preserve"> 4</w:t>
      </w:r>
    </w:p>
    <w:p w:rsidR="00341D16" w:rsidRDefault="008318A8" w:rsidP="008318A8">
      <w:pPr>
        <w:rPr>
          <w:lang w:val="en-US" w:eastAsia="el-GR"/>
        </w:rPr>
      </w:pPr>
      <w:r w:rsidRPr="008318A8">
        <w:rPr>
          <w:lang w:val="en-US" w:eastAsia="el-GR"/>
        </w:rPr>
        <w:t xml:space="preserve"> Biomes include tropical rainforest, temperate broadleaf and mixed forest, temperate deciduous forest, taiga, tundra, hot desert, and polar desert</w:t>
      </w:r>
      <w:proofErr w:type="gramStart"/>
      <w:r w:rsidRPr="008318A8">
        <w:rPr>
          <w:lang w:val="en-US" w:eastAsia="el-GR"/>
        </w:rPr>
        <w:t>.[</w:t>
      </w:r>
      <w:proofErr w:type="gramEnd"/>
      <w:r w:rsidRPr="008318A8">
        <w:rPr>
          <w:lang w:val="en-US" w:eastAsia="el-GR"/>
        </w:rPr>
        <w:t xml:space="preserve">43] Other researchers have recently categorized other biomes, such as the human and oceanic </w:t>
      </w:r>
      <w:proofErr w:type="spellStart"/>
      <w:r w:rsidRPr="008318A8">
        <w:rPr>
          <w:lang w:val="en-US" w:eastAsia="el-GR"/>
        </w:rPr>
        <w:t>microbiomes</w:t>
      </w:r>
      <w:proofErr w:type="spellEnd"/>
      <w:r w:rsidRPr="008318A8">
        <w:rPr>
          <w:lang w:val="en-US" w:eastAsia="el-GR"/>
        </w:rPr>
        <w:t>. To a microbe, the human body is a habitat and a landscape</w:t>
      </w:r>
      <w:proofErr w:type="gramStart"/>
      <w:r w:rsidRPr="008318A8">
        <w:rPr>
          <w:lang w:val="en-US" w:eastAsia="el-GR"/>
        </w:rPr>
        <w:t>.[</w:t>
      </w:r>
      <w:proofErr w:type="gramEnd"/>
      <w:r w:rsidRPr="008318A8">
        <w:rPr>
          <w:lang w:val="en-US" w:eastAsia="el-GR"/>
        </w:rPr>
        <w:t xml:space="preserve">44] </w:t>
      </w:r>
      <w:proofErr w:type="spellStart"/>
      <w:r w:rsidRPr="008318A8">
        <w:rPr>
          <w:lang w:val="en-US" w:eastAsia="el-GR"/>
        </w:rPr>
        <w:t>Microbiomes</w:t>
      </w:r>
      <w:proofErr w:type="spellEnd"/>
      <w:r w:rsidRPr="008318A8">
        <w:rPr>
          <w:lang w:val="en-US" w:eastAsia="el-GR"/>
        </w:rPr>
        <w:t xml:space="preserve"> were discovered largely through advances in molecular genetics, which have revealed a hidden richness of microbial diversity on the planet. The oceanic </w:t>
      </w:r>
      <w:proofErr w:type="spellStart"/>
      <w:r w:rsidRPr="008318A8">
        <w:rPr>
          <w:lang w:val="en-US" w:eastAsia="el-GR"/>
        </w:rPr>
        <w:t>microbiome</w:t>
      </w:r>
      <w:proofErr w:type="spellEnd"/>
      <w:r w:rsidRPr="008318A8">
        <w:rPr>
          <w:lang w:val="en-US" w:eastAsia="el-GR"/>
        </w:rPr>
        <w:t xml:space="preserve"> plays a significant role in the ecological biogeochemistry of the planet's oceans</w:t>
      </w:r>
      <w:proofErr w:type="gramStart"/>
      <w:r w:rsidRPr="008318A8">
        <w:rPr>
          <w:lang w:val="en-US" w:eastAsia="el-GR"/>
        </w:rPr>
        <w:t>.[</w:t>
      </w:r>
      <w:proofErr w:type="gramEnd"/>
      <w:r w:rsidRPr="008318A8">
        <w:rPr>
          <w:lang w:val="en-US" w:eastAsia="el-GR"/>
        </w:rPr>
        <w:t>45]</w:t>
      </w:r>
    </w:p>
    <w:p w:rsidR="00341D16" w:rsidRDefault="00341D16">
      <w:pPr>
        <w:rPr>
          <w:lang w:val="en-US" w:eastAsia="el-GR"/>
        </w:rPr>
      </w:pPr>
      <w:r>
        <w:rPr>
          <w:lang w:val="en-US" w:eastAsia="el-GR"/>
        </w:rPr>
        <w:br w:type="page"/>
      </w:r>
    </w:p>
    <w:p w:rsidR="008318A8" w:rsidRDefault="008318A8" w:rsidP="00341D16">
      <w:pPr>
        <w:pStyle w:val="1"/>
        <w:rPr>
          <w:lang w:val="en-US" w:eastAsia="el-GR"/>
        </w:rPr>
      </w:pPr>
      <w:r w:rsidRPr="008318A8">
        <w:rPr>
          <w:lang w:val="en-US"/>
        </w:rPr>
        <w:lastRenderedPageBreak/>
        <w:t xml:space="preserve"> </w:t>
      </w:r>
      <w:r w:rsidRPr="008318A8">
        <w:rPr>
          <w:lang w:val="en-US" w:eastAsia="el-GR"/>
        </w:rPr>
        <w:t>Biosphere</w:t>
      </w:r>
    </w:p>
    <w:p w:rsidR="00341D16" w:rsidRDefault="008318A8" w:rsidP="008318A8">
      <w:pPr>
        <w:rPr>
          <w:lang w:val="en-US" w:eastAsia="el-GR"/>
        </w:rPr>
      </w:pPr>
      <w:r w:rsidRPr="008318A8">
        <w:rPr>
          <w:lang w:val="en-US" w:eastAsia="el-GR"/>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w:t>
      </w:r>
      <w:proofErr w:type="gramStart"/>
      <w:r w:rsidRPr="008318A8">
        <w:rPr>
          <w:lang w:val="en-US" w:eastAsia="el-GR"/>
        </w:rPr>
        <w:t>.[</w:t>
      </w:r>
      <w:proofErr w:type="gramEnd"/>
      <w:r w:rsidRPr="008318A8">
        <w:rPr>
          <w:lang w:val="en-US" w:eastAsia="el-GR"/>
        </w:rPr>
        <w:t xml:space="preserve">46] </w:t>
      </w:r>
    </w:p>
    <w:p w:rsidR="00341D16" w:rsidRDefault="00341D16" w:rsidP="00341D16">
      <w:pPr>
        <w:pStyle w:val="2"/>
        <w:rPr>
          <w:lang w:val="en-US" w:eastAsia="el-GR"/>
        </w:rPr>
      </w:pPr>
      <w:r w:rsidRPr="00341D16">
        <w:rPr>
          <w:lang w:val="en-US" w:eastAsia="el-GR"/>
        </w:rPr>
        <w:t>Biosphere</w:t>
      </w:r>
      <w:r>
        <w:rPr>
          <w:lang w:val="en-US" w:eastAsia="el-GR"/>
        </w:rPr>
        <w:t xml:space="preserve"> 5</w:t>
      </w:r>
    </w:p>
    <w:p w:rsidR="00A05CED" w:rsidRPr="00A05CED" w:rsidRDefault="008318A8" w:rsidP="00A05CED">
      <w:pPr>
        <w:rPr>
          <w:lang w:val="en-US" w:eastAsia="el-GR"/>
        </w:rPr>
      </w:pPr>
      <w:r w:rsidRPr="008318A8">
        <w:rPr>
          <w:lang w:val="en-US" w:eastAsia="el-GR"/>
        </w:rPr>
        <w:t>Ecological theory has also been used to explain self-emergent regulatory phenomena at the planetary scale: for example, the Gaia hypothesis is an example of holism applied in ecological theory</w:t>
      </w:r>
      <w:proofErr w:type="gramStart"/>
      <w:r w:rsidRPr="008318A8">
        <w:rPr>
          <w:lang w:val="en-US" w:eastAsia="el-GR"/>
        </w:rPr>
        <w:t>.[</w:t>
      </w:r>
      <w:proofErr w:type="gramEnd"/>
      <w:r w:rsidRPr="008318A8">
        <w:rPr>
          <w:lang w:val="en-US" w:eastAsia="el-GR"/>
        </w:rPr>
        <w:t>47] The Gaia hypothesis states that there is an emergent feedback loop generated by the metabolism of living organisms that maintains the core temperature of the Earth and atmospheric conditions within a narrow self-regulating range of tolerance.[48]</w:t>
      </w:r>
    </w:p>
    <w:p w:rsidR="00A05CED" w:rsidRDefault="00A05CED" w:rsidP="00A05CED">
      <w:pPr>
        <w:pStyle w:val="1"/>
        <w:jc w:val="center"/>
        <w:rPr>
          <w:lang w:eastAsia="el-GR"/>
        </w:rPr>
      </w:pPr>
      <w:r w:rsidRPr="00231576">
        <w:rPr>
          <w:lang w:val="en-US" w:eastAsia="el-GR"/>
        </w:rPr>
        <w:br w:type="page"/>
      </w:r>
      <w:r>
        <w:rPr>
          <w:lang w:eastAsia="el-GR"/>
        </w:rPr>
        <w:lastRenderedPageBreak/>
        <w:t>Η ΟΙΚΟΓΕΝΕΙΑ ΜΟΥ</w:t>
      </w:r>
    </w:p>
    <w:p w:rsidR="00F230E8" w:rsidRPr="00A05CED" w:rsidRDefault="00A05CED" w:rsidP="00A05CED">
      <w:pPr>
        <w:pStyle w:val="1"/>
        <w:ind w:firstLine="0"/>
        <w:rPr>
          <w:lang w:val="en-US" w:eastAsia="el-GR"/>
        </w:rPr>
      </w:pPr>
      <w:r>
        <w:rPr>
          <w:noProof/>
          <w:lang w:eastAsia="el-GR"/>
        </w:rPr>
        <w:drawing>
          <wp:inline distT="0" distB="0" distL="0" distR="0" wp14:anchorId="377038DB" wp14:editId="67420891">
            <wp:extent cx="5814812" cy="3760631"/>
            <wp:effectExtent l="57150" t="0" r="90805" b="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F230E8" w:rsidRPr="00A05CED" w:rsidSect="00ED41FD">
      <w:headerReference w:type="default" r:id="rId15"/>
      <w:footerReference w:type="default" r:id="rId16"/>
      <w:headerReference w:type="first" r:id="rId17"/>
      <w:footerReference w:type="first" r:id="rId1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576" w:rsidRDefault="00231576" w:rsidP="00231576">
      <w:pPr>
        <w:spacing w:after="0" w:line="240" w:lineRule="auto"/>
      </w:pPr>
      <w:r>
        <w:separator/>
      </w:r>
    </w:p>
  </w:endnote>
  <w:endnote w:type="continuationSeparator" w:id="0">
    <w:p w:rsidR="00231576" w:rsidRDefault="00231576" w:rsidP="00231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76" w:rsidRDefault="00231576">
    <w:pPr>
      <w:pStyle w:val="ac"/>
      <w:rPr>
        <w:color w:val="000000" w:themeColor="text1"/>
        <w:sz w:val="24"/>
        <w:szCs w:val="24"/>
      </w:rPr>
    </w:pPr>
    <w:sdt>
      <w:sdtPr>
        <w:rPr>
          <w:color w:val="000000" w:themeColor="text1"/>
          <w:sz w:val="24"/>
          <w:szCs w:val="24"/>
        </w:rPr>
        <w:alias w:val="Συντάκτης"/>
        <w:id w:val="54214575"/>
        <w:placeholder>
          <w:docPart w:val="248A0E6D099F4AAB8DD4B5A66C1C29DF"/>
        </w:placeholder>
        <w:dataBinding w:prefixMappings="xmlns:ns0='http://schemas.openxmlformats.org/package/2006/metadata/core-properties' xmlns:ns1='http://purl.org/dc/elements/1.1/'" w:xpath="/ns0:coreProperties[1]/ns1:creator[1]" w:storeItemID="{6C3C8BC8-F283-45AE-878A-BAB7291924A1}"/>
        <w:text/>
      </w:sdtPr>
      <w:sdtContent>
        <w:r>
          <w:rPr>
            <w:color w:val="000000" w:themeColor="text1"/>
            <w:sz w:val="24"/>
            <w:szCs w:val="24"/>
          </w:rPr>
          <w:t>ΕΛΕΥΘΕΡΙΑ ΚΥΡΚΟΠΟΥΛΟΥ</w:t>
        </w:r>
      </w:sdtContent>
    </w:sdt>
  </w:p>
  <w:p w:rsidR="00231576" w:rsidRDefault="00231576">
    <w:pPr>
      <w:pStyle w:val="ac"/>
    </w:pPr>
    <w:r>
      <w:rPr>
        <w:noProof/>
      </w:rPr>
      <mc:AlternateContent>
        <mc:Choice Requires="wps">
          <w:drawing>
            <wp:anchor distT="0" distB="0" distL="114300" distR="114300" simplePos="0" relativeHeight="251659264" behindDoc="0" locked="0" layoutInCell="1" allowOverlap="1" wp14:anchorId="0014766C" wp14:editId="2C0FAE5B">
              <wp:simplePos x="0" y="0"/>
              <wp:positionH relativeFrom="margin">
                <wp:align>right</wp:align>
              </wp:positionH>
              <wp:positionV relativeFrom="bottomMargin">
                <wp:align>top</wp:align>
              </wp:positionV>
              <wp:extent cx="1508760" cy="395605"/>
              <wp:effectExtent l="0" t="0" r="0" b="0"/>
              <wp:wrapNone/>
              <wp:docPr id="56" name="Πλαίσιο κειμένου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231576" w:rsidRDefault="00231576">
                          <w:pPr>
                            <w:pStyle w:val="ac"/>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9F7417">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56" o:spid="_x0000_s1026" type="#_x0000_t202" style="position:absolute;left:0;text-align:left;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" filled="f" stroked="f" strokeweight=".5pt">
              <v:textbox style="mso-fit-shape-to-text:t">
                <w:txbxContent>
                  <w:p w:rsidR="00231576" w:rsidRDefault="00231576">
                    <w:pPr>
                      <w:pStyle w:val="ac"/>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9F7417">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70A09779" wp14:editId="5BDFF032">
              <wp:simplePos x="0" y="0"/>
              <wp:positionH relativeFrom="margin">
                <wp:align>center</wp:align>
              </wp:positionH>
              <wp:positionV relativeFrom="bottomMargin">
                <wp:align>top</wp:align>
              </wp:positionV>
              <wp:extent cx="5943600" cy="36195"/>
              <wp:effectExtent l="0" t="0" r="0" b="0"/>
              <wp:wrapSquare wrapText="bothSides"/>
              <wp:docPr id="58" name="Ορθογώνιο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Ορθογώνιο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728196"/>
      <w:docPartObj>
        <w:docPartGallery w:val="Page Numbers (Bottom of Page)"/>
        <w:docPartUnique/>
      </w:docPartObj>
    </w:sdtPr>
    <w:sdtEndPr>
      <w:rPr>
        <w:noProof/>
      </w:rPr>
    </w:sdtEndPr>
    <w:sdtContent>
      <w:p w:rsidR="00231576" w:rsidRDefault="00231576">
        <w:pPr>
          <w:pStyle w:val="ac"/>
          <w:jc w:val="right"/>
        </w:pPr>
        <w:r>
          <w:fldChar w:fldCharType="begin"/>
        </w:r>
        <w:r>
          <w:instrText xml:space="preserve"> PAGE   \* MERGEFORMAT </w:instrText>
        </w:r>
        <w:r>
          <w:fldChar w:fldCharType="separate"/>
        </w:r>
        <w:r w:rsidR="009F7417">
          <w:rPr>
            <w:noProof/>
          </w:rPr>
          <w:t>0</w:t>
        </w:r>
        <w:r>
          <w:rPr>
            <w:noProof/>
          </w:rPr>
          <w:fldChar w:fldCharType="end"/>
        </w:r>
      </w:p>
    </w:sdtContent>
  </w:sdt>
  <w:p w:rsidR="00231576" w:rsidRDefault="0023157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576" w:rsidRDefault="00231576" w:rsidP="00231576">
      <w:pPr>
        <w:spacing w:after="0" w:line="240" w:lineRule="auto"/>
      </w:pPr>
      <w:r>
        <w:separator/>
      </w:r>
    </w:p>
  </w:footnote>
  <w:footnote w:type="continuationSeparator" w:id="0">
    <w:p w:rsidR="00231576" w:rsidRDefault="00231576" w:rsidP="00231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76" w:rsidRDefault="00231576">
    <w:pPr>
      <w:pStyle w:val="ab"/>
      <w:jc w:val="center"/>
      <w:rPr>
        <w:color w:val="365F91" w:themeColor="accent1" w:themeShade="BF"/>
      </w:rPr>
    </w:pPr>
    <w:r>
      <w:rPr>
        <w:noProof/>
        <w:color w:val="4F81BD" w:themeColor="accent1"/>
      </w:rPr>
      <mc:AlternateContent>
        <mc:Choice Requires="wpg">
          <w:drawing>
            <wp:anchor distT="0" distB="0" distL="114300" distR="114300" simplePos="0" relativeHeight="251662336" behindDoc="0" locked="0" layoutInCell="1" allowOverlap="1" wp14:anchorId="2ABC7E29" wp14:editId="1C40BFCA">
              <wp:simplePos x="0" y="0"/>
              <wp:positionH relativeFrom="page">
                <wp:align>left</wp:align>
              </wp:positionH>
              <wp:positionV relativeFrom="page">
                <wp:align>top</wp:align>
              </wp:positionV>
              <wp:extent cx="4041530" cy="1003564"/>
              <wp:effectExtent l="0" t="57150" r="35170" b="25136"/>
              <wp:wrapNone/>
              <wp:docPr id="63" name="Ομάδα 52"/>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Ομάδα 52" o:spid="_x0000_s1026" style="position:absolute;margin-left:0;margin-top:0;width:318.25pt;height:79pt;z-index:251662336;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5b3d7 [1940]" strokecolor="#95b3d7 [1940]">
                <v:fill color2="#95b3d7 [1940]" rotate="t" focusposition=".5,.5" focussize="" colors="0 #b7d0f1;.5 #d2e0f5;1 #e8effa"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5b3d7 [1940]" stroked="f" strokeweight="2pt">
                <v:fill color2="#95b3d7 [1940]" rotate="t" focusposition=".5,.5" focussize="" colors="0 #b7d0f1;.5 #d2e0f5;1 #e8effa" focus="100%" type="gradientRadial"/>
              </v:oval>
              <w10:wrap anchorx="page" anchory="page"/>
            </v:group>
          </w:pict>
        </mc:Fallback>
      </mc:AlternateContent>
    </w:r>
    <w:sdt>
      <w:sdtPr>
        <w:rPr>
          <w:color w:val="365F91" w:themeColor="accent1" w:themeShade="BF"/>
        </w:rPr>
        <w:alias w:val="Τίτλος"/>
        <w:id w:val="79116639"/>
        <w:placeholder>
          <w:docPart w:val="2F6B246A9B884D09B6EC7981472BB677"/>
        </w:placeholder>
        <w:dataBinding w:prefixMappings="xmlns:ns0='http://schemas.openxmlformats.org/package/2006/metadata/core-properties' xmlns:ns1='http://purl.org/dc/elements/1.1/'" w:xpath="/ns0:coreProperties[1]/ns1:title[1]" w:storeItemID="{6C3C8BC8-F283-45AE-878A-BAB7291924A1}"/>
        <w:text/>
      </w:sdtPr>
      <w:sdtContent>
        <w:r>
          <w:rPr>
            <w:color w:val="365F91" w:themeColor="accent1" w:themeShade="BF"/>
          </w:rPr>
          <w:t>ΕΡΓΑΣΙΑ ΠΛΗΡΟΦΟΡΙΚΗΣ</w:t>
        </w:r>
      </w:sdtContent>
    </w:sdt>
  </w:p>
  <w:p w:rsidR="00231576" w:rsidRDefault="0023157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76" w:rsidRPr="00231576" w:rsidRDefault="00231576" w:rsidP="00231576">
    <w:pPr>
      <w:pStyle w:val="ab"/>
      <w:ind w:firstLine="0"/>
    </w:pPr>
  </w:p>
  <w:p w:rsidR="00231576" w:rsidRDefault="0023157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60"/>
    <o:shapelayout v:ext="edit">
      <o:rules v:ext="edit">
        <o:r id="V:Rule1" type="connector" idref="#_x0000_s2050"/>
        <o:r id="V:Rule2" type="connector" idref="#_x0000_s2055"/>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8A8"/>
    <w:rsid w:val="0001752C"/>
    <w:rsid w:val="000516AC"/>
    <w:rsid w:val="000A25DE"/>
    <w:rsid w:val="00165C92"/>
    <w:rsid w:val="00231576"/>
    <w:rsid w:val="002F0495"/>
    <w:rsid w:val="00341D16"/>
    <w:rsid w:val="0034338F"/>
    <w:rsid w:val="003F2E8E"/>
    <w:rsid w:val="00473B8A"/>
    <w:rsid w:val="004827E3"/>
    <w:rsid w:val="004F65F8"/>
    <w:rsid w:val="005269C8"/>
    <w:rsid w:val="005D5BE7"/>
    <w:rsid w:val="006F1DDA"/>
    <w:rsid w:val="007341CB"/>
    <w:rsid w:val="00793B50"/>
    <w:rsid w:val="008318A8"/>
    <w:rsid w:val="00862BC1"/>
    <w:rsid w:val="0089480A"/>
    <w:rsid w:val="00977F00"/>
    <w:rsid w:val="009F7417"/>
    <w:rsid w:val="00A04BAC"/>
    <w:rsid w:val="00A05CED"/>
    <w:rsid w:val="00DE07FB"/>
    <w:rsid w:val="00E55096"/>
    <w:rsid w:val="00ED41FD"/>
    <w:rsid w:val="00F230E8"/>
    <w:rsid w:val="00F31F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F8"/>
    <w:pPr>
      <w:spacing w:after="240" w:line="312" w:lineRule="auto"/>
      <w:ind w:firstLine="709"/>
    </w:pPr>
    <w:rPr>
      <w:rFonts w:ascii="Times New Roman" w:hAnsi="Times New Roman"/>
    </w:rPr>
  </w:style>
  <w:style w:type="paragraph" w:styleId="1">
    <w:name w:val="heading 1"/>
    <w:basedOn w:val="a"/>
    <w:next w:val="a"/>
    <w:link w:val="1Char"/>
    <w:uiPriority w:val="9"/>
    <w:qFormat/>
    <w:rsid w:val="00341D16"/>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341D1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318A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318A8"/>
    <w:rPr>
      <w:rFonts w:ascii="Tahoma" w:hAnsi="Tahoma" w:cs="Tahoma"/>
      <w:sz w:val="16"/>
      <w:szCs w:val="16"/>
    </w:rPr>
  </w:style>
  <w:style w:type="character" w:customStyle="1" w:styleId="1Char">
    <w:name w:val="Επικεφαλίδα 1 Char"/>
    <w:basedOn w:val="a0"/>
    <w:link w:val="1"/>
    <w:uiPriority w:val="9"/>
    <w:rsid w:val="00341D16"/>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341D16"/>
    <w:rPr>
      <w:rFonts w:asciiTheme="majorHAnsi" w:eastAsiaTheme="majorEastAsia" w:hAnsiTheme="majorHAnsi" w:cstheme="majorBidi"/>
      <w:b/>
      <w:bCs/>
      <w:color w:val="4F81BD" w:themeColor="accent1"/>
      <w:sz w:val="26"/>
      <w:szCs w:val="26"/>
    </w:rPr>
  </w:style>
  <w:style w:type="table" w:styleId="a4">
    <w:name w:val="Table Grid"/>
    <w:basedOn w:val="a1"/>
    <w:uiPriority w:val="59"/>
    <w:rsid w:val="003F2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Colorful Grid Accent 1"/>
    <w:basedOn w:val="a1"/>
    <w:uiPriority w:val="73"/>
    <w:rsid w:val="00DE07F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
    <w:name w:val="Medium Shading 1 Accent 1"/>
    <w:basedOn w:val="a1"/>
    <w:uiPriority w:val="63"/>
    <w:rsid w:val="00DE07F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5">
    <w:name w:val="No Spacing"/>
    <w:link w:val="Char0"/>
    <w:uiPriority w:val="1"/>
    <w:qFormat/>
    <w:rsid w:val="00ED41FD"/>
    <w:pPr>
      <w:spacing w:after="0" w:line="240" w:lineRule="auto"/>
    </w:pPr>
    <w:rPr>
      <w:rFonts w:eastAsiaTheme="minorEastAsia"/>
      <w:lang w:eastAsia="el-GR"/>
    </w:rPr>
  </w:style>
  <w:style w:type="character" w:customStyle="1" w:styleId="Char0">
    <w:name w:val="Χωρίς διάστιχο Char"/>
    <w:basedOn w:val="a0"/>
    <w:link w:val="a5"/>
    <w:uiPriority w:val="1"/>
    <w:rsid w:val="00ED41FD"/>
    <w:rPr>
      <w:rFonts w:eastAsiaTheme="minorEastAsia"/>
      <w:lang w:eastAsia="el-GR"/>
    </w:rPr>
  </w:style>
  <w:style w:type="paragraph" w:styleId="a6">
    <w:name w:val="TOC Heading"/>
    <w:basedOn w:val="1"/>
    <w:next w:val="a"/>
    <w:uiPriority w:val="39"/>
    <w:semiHidden/>
    <w:unhideWhenUsed/>
    <w:qFormat/>
    <w:rsid w:val="00473B8A"/>
    <w:pPr>
      <w:spacing w:after="0" w:line="276" w:lineRule="auto"/>
      <w:ind w:firstLine="0"/>
      <w:outlineLvl w:val="9"/>
    </w:pPr>
    <w:rPr>
      <w:rFonts w:asciiTheme="majorHAnsi" w:hAnsiTheme="majorHAnsi"/>
      <w:color w:val="365F91" w:themeColor="accent1" w:themeShade="BF"/>
    </w:rPr>
  </w:style>
  <w:style w:type="paragraph" w:styleId="10">
    <w:name w:val="toc 1"/>
    <w:basedOn w:val="a"/>
    <w:next w:val="a"/>
    <w:autoRedefine/>
    <w:uiPriority w:val="39"/>
    <w:unhideWhenUsed/>
    <w:rsid w:val="00473B8A"/>
    <w:pPr>
      <w:spacing w:after="100"/>
    </w:pPr>
  </w:style>
  <w:style w:type="paragraph" w:styleId="20">
    <w:name w:val="toc 2"/>
    <w:basedOn w:val="a"/>
    <w:next w:val="a"/>
    <w:autoRedefine/>
    <w:uiPriority w:val="39"/>
    <w:unhideWhenUsed/>
    <w:rsid w:val="00473B8A"/>
    <w:pPr>
      <w:spacing w:after="100"/>
      <w:ind w:left="220"/>
    </w:pPr>
  </w:style>
  <w:style w:type="character" w:styleId="-">
    <w:name w:val="Hyperlink"/>
    <w:basedOn w:val="a0"/>
    <w:uiPriority w:val="99"/>
    <w:unhideWhenUsed/>
    <w:rsid w:val="00473B8A"/>
    <w:rPr>
      <w:color w:val="0000FF" w:themeColor="hyperlink"/>
      <w:u w:val="single"/>
    </w:rPr>
  </w:style>
  <w:style w:type="character" w:styleId="a7">
    <w:name w:val="annotation reference"/>
    <w:basedOn w:val="a0"/>
    <w:uiPriority w:val="99"/>
    <w:semiHidden/>
    <w:unhideWhenUsed/>
    <w:rsid w:val="00473B8A"/>
    <w:rPr>
      <w:sz w:val="16"/>
      <w:szCs w:val="16"/>
    </w:rPr>
  </w:style>
  <w:style w:type="paragraph" w:styleId="a8">
    <w:name w:val="annotation text"/>
    <w:basedOn w:val="a"/>
    <w:link w:val="Char1"/>
    <w:uiPriority w:val="99"/>
    <w:semiHidden/>
    <w:unhideWhenUsed/>
    <w:rsid w:val="00473B8A"/>
    <w:pPr>
      <w:spacing w:line="240" w:lineRule="auto"/>
    </w:pPr>
    <w:rPr>
      <w:sz w:val="20"/>
      <w:szCs w:val="20"/>
    </w:rPr>
  </w:style>
  <w:style w:type="character" w:customStyle="1" w:styleId="Char1">
    <w:name w:val="Κείμενο σχολίου Char"/>
    <w:basedOn w:val="a0"/>
    <w:link w:val="a8"/>
    <w:uiPriority w:val="99"/>
    <w:semiHidden/>
    <w:rsid w:val="00473B8A"/>
    <w:rPr>
      <w:rFonts w:ascii="Times New Roman" w:hAnsi="Times New Roman"/>
      <w:sz w:val="20"/>
      <w:szCs w:val="20"/>
    </w:rPr>
  </w:style>
  <w:style w:type="paragraph" w:styleId="a9">
    <w:name w:val="annotation subject"/>
    <w:basedOn w:val="a8"/>
    <w:next w:val="a8"/>
    <w:link w:val="Char2"/>
    <w:uiPriority w:val="99"/>
    <w:semiHidden/>
    <w:unhideWhenUsed/>
    <w:rsid w:val="00473B8A"/>
    <w:rPr>
      <w:b/>
      <w:bCs/>
    </w:rPr>
  </w:style>
  <w:style w:type="character" w:customStyle="1" w:styleId="Char2">
    <w:name w:val="Θέμα σχολίου Char"/>
    <w:basedOn w:val="Char1"/>
    <w:link w:val="a9"/>
    <w:uiPriority w:val="99"/>
    <w:semiHidden/>
    <w:rsid w:val="00473B8A"/>
    <w:rPr>
      <w:rFonts w:ascii="Times New Roman" w:hAnsi="Times New Roman"/>
      <w:b/>
      <w:bCs/>
      <w:sz w:val="20"/>
      <w:szCs w:val="20"/>
    </w:rPr>
  </w:style>
  <w:style w:type="paragraph" w:styleId="aa">
    <w:name w:val="Revision"/>
    <w:hidden/>
    <w:uiPriority w:val="99"/>
    <w:semiHidden/>
    <w:rsid w:val="00473B8A"/>
    <w:pPr>
      <w:spacing w:after="0" w:line="240" w:lineRule="auto"/>
    </w:pPr>
    <w:rPr>
      <w:rFonts w:ascii="Times New Roman" w:hAnsi="Times New Roman"/>
    </w:rPr>
  </w:style>
  <w:style w:type="paragraph" w:styleId="ab">
    <w:name w:val="header"/>
    <w:basedOn w:val="a"/>
    <w:link w:val="Char3"/>
    <w:uiPriority w:val="99"/>
    <w:unhideWhenUsed/>
    <w:rsid w:val="00231576"/>
    <w:pPr>
      <w:tabs>
        <w:tab w:val="center" w:pos="4153"/>
        <w:tab w:val="right" w:pos="8306"/>
      </w:tabs>
      <w:spacing w:after="0" w:line="240" w:lineRule="auto"/>
    </w:pPr>
  </w:style>
  <w:style w:type="character" w:customStyle="1" w:styleId="Char3">
    <w:name w:val="Κεφαλίδα Char"/>
    <w:basedOn w:val="a0"/>
    <w:link w:val="ab"/>
    <w:uiPriority w:val="99"/>
    <w:rsid w:val="00231576"/>
    <w:rPr>
      <w:rFonts w:ascii="Times New Roman" w:hAnsi="Times New Roman"/>
    </w:rPr>
  </w:style>
  <w:style w:type="paragraph" w:styleId="ac">
    <w:name w:val="footer"/>
    <w:basedOn w:val="a"/>
    <w:link w:val="Char4"/>
    <w:uiPriority w:val="99"/>
    <w:unhideWhenUsed/>
    <w:rsid w:val="00231576"/>
    <w:pPr>
      <w:tabs>
        <w:tab w:val="center" w:pos="4153"/>
        <w:tab w:val="right" w:pos="8306"/>
      </w:tabs>
      <w:spacing w:after="0" w:line="240" w:lineRule="auto"/>
    </w:pPr>
  </w:style>
  <w:style w:type="character" w:customStyle="1" w:styleId="Char4">
    <w:name w:val="Υποσέλιδο Char"/>
    <w:basedOn w:val="a0"/>
    <w:link w:val="ac"/>
    <w:uiPriority w:val="99"/>
    <w:rsid w:val="00231576"/>
    <w:rPr>
      <w:rFonts w:ascii="Times New Roman" w:hAnsi="Times New Roman"/>
    </w:rPr>
  </w:style>
  <w:style w:type="paragraph" w:customStyle="1" w:styleId="4BC8582F925C44688E6963A65CE800A2">
    <w:name w:val="4BC8582F925C44688E6963A65CE800A2"/>
    <w:rsid w:val="00231576"/>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F8"/>
    <w:pPr>
      <w:spacing w:after="240" w:line="312" w:lineRule="auto"/>
      <w:ind w:firstLine="709"/>
    </w:pPr>
    <w:rPr>
      <w:rFonts w:ascii="Times New Roman" w:hAnsi="Times New Roman"/>
    </w:rPr>
  </w:style>
  <w:style w:type="paragraph" w:styleId="1">
    <w:name w:val="heading 1"/>
    <w:basedOn w:val="a"/>
    <w:next w:val="a"/>
    <w:link w:val="1Char"/>
    <w:uiPriority w:val="9"/>
    <w:qFormat/>
    <w:rsid w:val="00341D16"/>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341D1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318A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318A8"/>
    <w:rPr>
      <w:rFonts w:ascii="Tahoma" w:hAnsi="Tahoma" w:cs="Tahoma"/>
      <w:sz w:val="16"/>
      <w:szCs w:val="16"/>
    </w:rPr>
  </w:style>
  <w:style w:type="character" w:customStyle="1" w:styleId="1Char">
    <w:name w:val="Επικεφαλίδα 1 Char"/>
    <w:basedOn w:val="a0"/>
    <w:link w:val="1"/>
    <w:uiPriority w:val="9"/>
    <w:rsid w:val="00341D16"/>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341D16"/>
    <w:rPr>
      <w:rFonts w:asciiTheme="majorHAnsi" w:eastAsiaTheme="majorEastAsia" w:hAnsiTheme="majorHAnsi" w:cstheme="majorBidi"/>
      <w:b/>
      <w:bCs/>
      <w:color w:val="4F81BD" w:themeColor="accent1"/>
      <w:sz w:val="26"/>
      <w:szCs w:val="26"/>
    </w:rPr>
  </w:style>
  <w:style w:type="table" w:styleId="a4">
    <w:name w:val="Table Grid"/>
    <w:basedOn w:val="a1"/>
    <w:uiPriority w:val="59"/>
    <w:rsid w:val="003F2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Colorful Grid Accent 1"/>
    <w:basedOn w:val="a1"/>
    <w:uiPriority w:val="73"/>
    <w:rsid w:val="00DE07F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
    <w:name w:val="Medium Shading 1 Accent 1"/>
    <w:basedOn w:val="a1"/>
    <w:uiPriority w:val="63"/>
    <w:rsid w:val="00DE07F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5">
    <w:name w:val="No Spacing"/>
    <w:link w:val="Char0"/>
    <w:uiPriority w:val="1"/>
    <w:qFormat/>
    <w:rsid w:val="00ED41FD"/>
    <w:pPr>
      <w:spacing w:after="0" w:line="240" w:lineRule="auto"/>
    </w:pPr>
    <w:rPr>
      <w:rFonts w:eastAsiaTheme="minorEastAsia"/>
      <w:lang w:eastAsia="el-GR"/>
    </w:rPr>
  </w:style>
  <w:style w:type="character" w:customStyle="1" w:styleId="Char0">
    <w:name w:val="Χωρίς διάστιχο Char"/>
    <w:basedOn w:val="a0"/>
    <w:link w:val="a5"/>
    <w:uiPriority w:val="1"/>
    <w:rsid w:val="00ED41FD"/>
    <w:rPr>
      <w:rFonts w:eastAsiaTheme="minorEastAsia"/>
      <w:lang w:eastAsia="el-GR"/>
    </w:rPr>
  </w:style>
  <w:style w:type="paragraph" w:styleId="a6">
    <w:name w:val="TOC Heading"/>
    <w:basedOn w:val="1"/>
    <w:next w:val="a"/>
    <w:uiPriority w:val="39"/>
    <w:semiHidden/>
    <w:unhideWhenUsed/>
    <w:qFormat/>
    <w:rsid w:val="00473B8A"/>
    <w:pPr>
      <w:spacing w:after="0" w:line="276" w:lineRule="auto"/>
      <w:ind w:firstLine="0"/>
      <w:outlineLvl w:val="9"/>
    </w:pPr>
    <w:rPr>
      <w:rFonts w:asciiTheme="majorHAnsi" w:hAnsiTheme="majorHAnsi"/>
      <w:color w:val="365F91" w:themeColor="accent1" w:themeShade="BF"/>
    </w:rPr>
  </w:style>
  <w:style w:type="paragraph" w:styleId="10">
    <w:name w:val="toc 1"/>
    <w:basedOn w:val="a"/>
    <w:next w:val="a"/>
    <w:autoRedefine/>
    <w:uiPriority w:val="39"/>
    <w:unhideWhenUsed/>
    <w:rsid w:val="00473B8A"/>
    <w:pPr>
      <w:spacing w:after="100"/>
    </w:pPr>
  </w:style>
  <w:style w:type="paragraph" w:styleId="20">
    <w:name w:val="toc 2"/>
    <w:basedOn w:val="a"/>
    <w:next w:val="a"/>
    <w:autoRedefine/>
    <w:uiPriority w:val="39"/>
    <w:unhideWhenUsed/>
    <w:rsid w:val="00473B8A"/>
    <w:pPr>
      <w:spacing w:after="100"/>
      <w:ind w:left="220"/>
    </w:pPr>
  </w:style>
  <w:style w:type="character" w:styleId="-">
    <w:name w:val="Hyperlink"/>
    <w:basedOn w:val="a0"/>
    <w:uiPriority w:val="99"/>
    <w:unhideWhenUsed/>
    <w:rsid w:val="00473B8A"/>
    <w:rPr>
      <w:color w:val="0000FF" w:themeColor="hyperlink"/>
      <w:u w:val="single"/>
    </w:rPr>
  </w:style>
  <w:style w:type="character" w:styleId="a7">
    <w:name w:val="annotation reference"/>
    <w:basedOn w:val="a0"/>
    <w:uiPriority w:val="99"/>
    <w:semiHidden/>
    <w:unhideWhenUsed/>
    <w:rsid w:val="00473B8A"/>
    <w:rPr>
      <w:sz w:val="16"/>
      <w:szCs w:val="16"/>
    </w:rPr>
  </w:style>
  <w:style w:type="paragraph" w:styleId="a8">
    <w:name w:val="annotation text"/>
    <w:basedOn w:val="a"/>
    <w:link w:val="Char1"/>
    <w:uiPriority w:val="99"/>
    <w:semiHidden/>
    <w:unhideWhenUsed/>
    <w:rsid w:val="00473B8A"/>
    <w:pPr>
      <w:spacing w:line="240" w:lineRule="auto"/>
    </w:pPr>
    <w:rPr>
      <w:sz w:val="20"/>
      <w:szCs w:val="20"/>
    </w:rPr>
  </w:style>
  <w:style w:type="character" w:customStyle="1" w:styleId="Char1">
    <w:name w:val="Κείμενο σχολίου Char"/>
    <w:basedOn w:val="a0"/>
    <w:link w:val="a8"/>
    <w:uiPriority w:val="99"/>
    <w:semiHidden/>
    <w:rsid w:val="00473B8A"/>
    <w:rPr>
      <w:rFonts w:ascii="Times New Roman" w:hAnsi="Times New Roman"/>
      <w:sz w:val="20"/>
      <w:szCs w:val="20"/>
    </w:rPr>
  </w:style>
  <w:style w:type="paragraph" w:styleId="a9">
    <w:name w:val="annotation subject"/>
    <w:basedOn w:val="a8"/>
    <w:next w:val="a8"/>
    <w:link w:val="Char2"/>
    <w:uiPriority w:val="99"/>
    <w:semiHidden/>
    <w:unhideWhenUsed/>
    <w:rsid w:val="00473B8A"/>
    <w:rPr>
      <w:b/>
      <w:bCs/>
    </w:rPr>
  </w:style>
  <w:style w:type="character" w:customStyle="1" w:styleId="Char2">
    <w:name w:val="Θέμα σχολίου Char"/>
    <w:basedOn w:val="Char1"/>
    <w:link w:val="a9"/>
    <w:uiPriority w:val="99"/>
    <w:semiHidden/>
    <w:rsid w:val="00473B8A"/>
    <w:rPr>
      <w:rFonts w:ascii="Times New Roman" w:hAnsi="Times New Roman"/>
      <w:b/>
      <w:bCs/>
      <w:sz w:val="20"/>
      <w:szCs w:val="20"/>
    </w:rPr>
  </w:style>
  <w:style w:type="paragraph" w:styleId="aa">
    <w:name w:val="Revision"/>
    <w:hidden/>
    <w:uiPriority w:val="99"/>
    <w:semiHidden/>
    <w:rsid w:val="00473B8A"/>
    <w:pPr>
      <w:spacing w:after="0" w:line="240" w:lineRule="auto"/>
    </w:pPr>
    <w:rPr>
      <w:rFonts w:ascii="Times New Roman" w:hAnsi="Times New Roman"/>
    </w:rPr>
  </w:style>
  <w:style w:type="paragraph" w:styleId="ab">
    <w:name w:val="header"/>
    <w:basedOn w:val="a"/>
    <w:link w:val="Char3"/>
    <w:uiPriority w:val="99"/>
    <w:unhideWhenUsed/>
    <w:rsid w:val="00231576"/>
    <w:pPr>
      <w:tabs>
        <w:tab w:val="center" w:pos="4153"/>
        <w:tab w:val="right" w:pos="8306"/>
      </w:tabs>
      <w:spacing w:after="0" w:line="240" w:lineRule="auto"/>
    </w:pPr>
  </w:style>
  <w:style w:type="character" w:customStyle="1" w:styleId="Char3">
    <w:name w:val="Κεφαλίδα Char"/>
    <w:basedOn w:val="a0"/>
    <w:link w:val="ab"/>
    <w:uiPriority w:val="99"/>
    <w:rsid w:val="00231576"/>
    <w:rPr>
      <w:rFonts w:ascii="Times New Roman" w:hAnsi="Times New Roman"/>
    </w:rPr>
  </w:style>
  <w:style w:type="paragraph" w:styleId="ac">
    <w:name w:val="footer"/>
    <w:basedOn w:val="a"/>
    <w:link w:val="Char4"/>
    <w:uiPriority w:val="99"/>
    <w:unhideWhenUsed/>
    <w:rsid w:val="00231576"/>
    <w:pPr>
      <w:tabs>
        <w:tab w:val="center" w:pos="4153"/>
        <w:tab w:val="right" w:pos="8306"/>
      </w:tabs>
      <w:spacing w:after="0" w:line="240" w:lineRule="auto"/>
    </w:pPr>
  </w:style>
  <w:style w:type="character" w:customStyle="1" w:styleId="Char4">
    <w:name w:val="Υποσέλιδο Char"/>
    <w:basedOn w:val="a0"/>
    <w:link w:val="ac"/>
    <w:uiPriority w:val="99"/>
    <w:rsid w:val="00231576"/>
    <w:rPr>
      <w:rFonts w:ascii="Times New Roman" w:hAnsi="Times New Roman"/>
    </w:rPr>
  </w:style>
  <w:style w:type="paragraph" w:customStyle="1" w:styleId="4BC8582F925C44688E6963A65CE800A2">
    <w:name w:val="4BC8582F925C44688E6963A65CE800A2"/>
    <w:rsid w:val="00231576"/>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26278">
      <w:bodyDiv w:val="1"/>
      <w:marLeft w:val="0"/>
      <w:marRight w:val="0"/>
      <w:marTop w:val="0"/>
      <w:marBottom w:val="0"/>
      <w:divBdr>
        <w:top w:val="none" w:sz="0" w:space="0" w:color="auto"/>
        <w:left w:val="none" w:sz="0" w:space="0" w:color="auto"/>
        <w:bottom w:val="none" w:sz="0" w:space="0" w:color="auto"/>
        <w:right w:val="none" w:sz="0" w:space="0" w:color="auto"/>
      </w:divBdr>
      <w:divsChild>
        <w:div w:id="751707820">
          <w:marLeft w:val="0"/>
          <w:marRight w:val="0"/>
          <w:marTop w:val="0"/>
          <w:marBottom w:val="120"/>
          <w:divBdr>
            <w:top w:val="none" w:sz="0" w:space="0" w:color="auto"/>
            <w:left w:val="none" w:sz="0" w:space="0" w:color="auto"/>
            <w:bottom w:val="none" w:sz="0" w:space="0" w:color="auto"/>
            <w:right w:val="none" w:sz="0" w:space="0" w:color="auto"/>
          </w:divBdr>
        </w:div>
        <w:div w:id="1821924395">
          <w:marLeft w:val="336"/>
          <w:marRight w:val="0"/>
          <w:marTop w:val="120"/>
          <w:marBottom w:val="312"/>
          <w:divBdr>
            <w:top w:val="none" w:sz="0" w:space="0" w:color="auto"/>
            <w:left w:val="none" w:sz="0" w:space="0" w:color="auto"/>
            <w:bottom w:val="none" w:sz="0" w:space="0" w:color="auto"/>
            <w:right w:val="none" w:sz="0" w:space="0" w:color="auto"/>
          </w:divBdr>
          <w:divsChild>
            <w:div w:id="74337805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18276534">
          <w:marLeft w:val="336"/>
          <w:marRight w:val="0"/>
          <w:marTop w:val="120"/>
          <w:marBottom w:val="312"/>
          <w:divBdr>
            <w:top w:val="none" w:sz="0" w:space="0" w:color="auto"/>
            <w:left w:val="none" w:sz="0" w:space="0" w:color="auto"/>
            <w:bottom w:val="none" w:sz="0" w:space="0" w:color="auto"/>
            <w:right w:val="none" w:sz="0" w:space="0" w:color="auto"/>
          </w:divBdr>
          <w:divsChild>
            <w:div w:id="3256720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02550706">
          <w:marLeft w:val="0"/>
          <w:marRight w:val="0"/>
          <w:marTop w:val="0"/>
          <w:marBottom w:val="120"/>
          <w:divBdr>
            <w:top w:val="none" w:sz="0" w:space="0" w:color="auto"/>
            <w:left w:val="none" w:sz="0" w:space="0" w:color="auto"/>
            <w:bottom w:val="none" w:sz="0" w:space="0" w:color="auto"/>
            <w:right w:val="none" w:sz="0" w:space="0" w:color="auto"/>
          </w:divBdr>
        </w:div>
        <w:div w:id="298657334">
          <w:marLeft w:val="336"/>
          <w:marRight w:val="0"/>
          <w:marTop w:val="120"/>
          <w:marBottom w:val="312"/>
          <w:divBdr>
            <w:top w:val="none" w:sz="0" w:space="0" w:color="auto"/>
            <w:left w:val="none" w:sz="0" w:space="0" w:color="auto"/>
            <w:bottom w:val="none" w:sz="0" w:space="0" w:color="auto"/>
            <w:right w:val="none" w:sz="0" w:space="0" w:color="auto"/>
          </w:divBdr>
          <w:divsChild>
            <w:div w:id="142537506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3931561">
          <w:marLeft w:val="0"/>
          <w:marRight w:val="0"/>
          <w:marTop w:val="0"/>
          <w:marBottom w:val="120"/>
          <w:divBdr>
            <w:top w:val="none" w:sz="0" w:space="0" w:color="auto"/>
            <w:left w:val="none" w:sz="0" w:space="0" w:color="auto"/>
            <w:bottom w:val="none" w:sz="0" w:space="0" w:color="auto"/>
            <w:right w:val="none" w:sz="0" w:space="0" w:color="auto"/>
          </w:divBdr>
        </w:div>
        <w:div w:id="1399865670">
          <w:marLeft w:val="0"/>
          <w:marRight w:val="0"/>
          <w:marTop w:val="0"/>
          <w:marBottom w:val="120"/>
          <w:divBdr>
            <w:top w:val="none" w:sz="0" w:space="0" w:color="auto"/>
            <w:left w:val="none" w:sz="0" w:space="0" w:color="auto"/>
            <w:bottom w:val="none" w:sz="0" w:space="0" w:color="auto"/>
            <w:right w:val="none" w:sz="0" w:space="0" w:color="auto"/>
          </w:divBdr>
        </w:div>
        <w:div w:id="711342319">
          <w:marLeft w:val="0"/>
          <w:marRight w:val="0"/>
          <w:marTop w:val="0"/>
          <w:marBottom w:val="120"/>
          <w:divBdr>
            <w:top w:val="none" w:sz="0" w:space="0" w:color="auto"/>
            <w:left w:val="none" w:sz="0" w:space="0" w:color="auto"/>
            <w:bottom w:val="none" w:sz="0" w:space="0" w:color="auto"/>
            <w:right w:val="none" w:sz="0" w:space="0" w:color="auto"/>
          </w:divBdr>
        </w:div>
      </w:divsChild>
    </w:div>
    <w:div w:id="1982152189">
      <w:bodyDiv w:val="1"/>
      <w:marLeft w:val="0"/>
      <w:marRight w:val="0"/>
      <w:marTop w:val="0"/>
      <w:marBottom w:val="0"/>
      <w:divBdr>
        <w:top w:val="none" w:sz="0" w:space="0" w:color="auto"/>
        <w:left w:val="none" w:sz="0" w:space="0" w:color="auto"/>
        <w:bottom w:val="none" w:sz="0" w:space="0" w:color="auto"/>
        <w:right w:val="none" w:sz="0" w:space="0" w:color="auto"/>
      </w:divBdr>
      <w:divsChild>
        <w:div w:id="901911374">
          <w:marLeft w:val="0"/>
          <w:marRight w:val="0"/>
          <w:marTop w:val="0"/>
          <w:marBottom w:val="120"/>
          <w:divBdr>
            <w:top w:val="none" w:sz="0" w:space="0" w:color="auto"/>
            <w:left w:val="none" w:sz="0" w:space="0" w:color="auto"/>
            <w:bottom w:val="none" w:sz="0" w:space="0" w:color="auto"/>
            <w:right w:val="none" w:sz="0" w:space="0" w:color="auto"/>
          </w:divBdr>
        </w:div>
        <w:div w:id="1520774243">
          <w:marLeft w:val="336"/>
          <w:marRight w:val="0"/>
          <w:marTop w:val="120"/>
          <w:marBottom w:val="192"/>
          <w:divBdr>
            <w:top w:val="single" w:sz="6" w:space="8" w:color="AAAAAA"/>
            <w:left w:val="single" w:sz="6" w:space="8" w:color="AAAAAA"/>
            <w:bottom w:val="single" w:sz="6" w:space="8" w:color="AAAAAA"/>
            <w:right w:val="single" w:sz="6" w:space="8" w:color="AAAAAA"/>
          </w:divBdr>
          <w:divsChild>
            <w:div w:id="6509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5_3">
  <dgm:title val=""/>
  <dgm:desc val=""/>
  <dgm:catLst>
    <dgm:cat type="accent5" pri="11300"/>
  </dgm:catLst>
  <dgm:styleLbl name="node0">
    <dgm:fillClrLst meth="repeat">
      <a:schemeClr val="accent5">
        <a:shade val="80000"/>
      </a:schemeClr>
    </dgm:fillClrLst>
    <dgm:linClrLst meth="repeat">
      <a:schemeClr val="lt1"/>
    </dgm:linClrLst>
    <dgm:effectClrLst/>
    <dgm:txLinClrLst/>
    <dgm:txFillClrLst/>
    <dgm:txEffectClrLst/>
  </dgm:styleLbl>
  <dgm:styleLbl name="node1">
    <dgm:fillClrLst>
      <a:schemeClr val="accent5">
        <a:shade val="80000"/>
      </a:schemeClr>
      <a:schemeClr val="accent5">
        <a:tint val="70000"/>
      </a:schemeClr>
    </dgm:fillClrLst>
    <dgm:linClrLst meth="repeat">
      <a:schemeClr val="lt1"/>
    </dgm:linClrLst>
    <dgm:effectClrLst/>
    <dgm:txLinClrLst/>
    <dgm:txFillClrLst/>
    <dgm:txEffectClrLst/>
  </dgm:styleLbl>
  <dgm:styleLbl name="alignNode1">
    <dgm:fillClrLst>
      <a:schemeClr val="accent5">
        <a:shade val="80000"/>
      </a:schemeClr>
      <a:schemeClr val="accent5">
        <a:tint val="70000"/>
      </a:schemeClr>
    </dgm:fillClrLst>
    <dgm:linClrLst>
      <a:schemeClr val="accent5">
        <a:shade val="80000"/>
      </a:schemeClr>
      <a:schemeClr val="accent5">
        <a:tint val="70000"/>
      </a:schemeClr>
    </dgm:linClrLst>
    <dgm:effectClrLst/>
    <dgm:txLinClrLst/>
    <dgm:txFillClrLst/>
    <dgm:txEffectClrLst/>
  </dgm:styleLbl>
  <dgm:styleLbl name="lnNode1">
    <dgm:fillClrLst>
      <a:schemeClr val="accent5">
        <a:shade val="80000"/>
      </a:schemeClr>
      <a:schemeClr val="accent5">
        <a:tint val="7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tint val="70000"/>
        <a:alpha val="50000"/>
      </a:schemeClr>
    </dgm:fillClrLst>
    <dgm:linClrLst meth="repeat">
      <a:schemeClr val="lt1"/>
    </dgm:linClrLst>
    <dgm:effectClrLst/>
    <dgm:txLinClrLst/>
    <dgm:txFillClrLst/>
    <dgm:txEffectClrLst/>
  </dgm:styleLbl>
  <dgm:styleLbl name="node2">
    <dgm:fillClrLst>
      <a:schemeClr val="accent5">
        <a:tint val="99000"/>
      </a:schemeClr>
    </dgm:fillClrLst>
    <dgm:linClrLst meth="repeat">
      <a:schemeClr val="lt1"/>
    </dgm:linClrLst>
    <dgm:effectClrLst/>
    <dgm:txLinClrLst/>
    <dgm:txFillClrLst/>
    <dgm:txEffectClrLst/>
  </dgm:styleLbl>
  <dgm:styleLbl name="node3">
    <dgm:fillClrLst>
      <a:schemeClr val="accent5">
        <a:tint val="80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dgm:txEffectClrLst/>
  </dgm:styleLbl>
  <dgm:styleLbl name="f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b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sibTrans1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9000"/>
      </a:schemeClr>
    </dgm:fillClrLst>
    <dgm:linClrLst meth="repeat">
      <a:schemeClr val="lt1"/>
    </dgm:linClrLst>
    <dgm:effectClrLst/>
    <dgm:txLinClrLst/>
    <dgm:txFillClrLst/>
    <dgm:txEffectClrLst/>
  </dgm:styleLbl>
  <dgm:styleLbl name="asst3">
    <dgm:fillClrLst>
      <a:schemeClr val="accent5">
        <a:tint val="80000"/>
      </a:schemeClr>
    </dgm:fillClrLst>
    <dgm:linClrLst meth="repeat">
      <a:schemeClr val="lt1"/>
    </dgm:linClrLst>
    <dgm:effectClrLst/>
    <dgm:txLinClrLst/>
    <dgm:txFillClrLst/>
    <dgm:txEffectClrLst/>
  </dgm:styleLbl>
  <dgm:styleLbl name="asst4">
    <dgm:fillClrLst>
      <a:schemeClr val="accent5">
        <a:tint val="7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lt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9000"/>
      </a:schemeClr>
    </dgm:fillClrLst>
    <dgm:linClrLst meth="repeat">
      <a:schemeClr val="accent5">
        <a:tint val="99000"/>
      </a:schemeClr>
    </dgm:linClrLst>
    <dgm:effectClrLst/>
    <dgm:txLinClrLst/>
    <dgm:txFillClrLst meth="repeat">
      <a:schemeClr val="tx1"/>
    </dgm:txFillClrLst>
    <dgm:txEffectClrLst/>
  </dgm:styleLbl>
  <dgm:styleLbl name="parChTrans1D3">
    <dgm:fillClrLst meth="repeat">
      <a:schemeClr val="accent5">
        <a:tint val="80000"/>
      </a:schemeClr>
    </dgm:fillClrLst>
    <dgm:linClrLst meth="repeat">
      <a:schemeClr val="accent5">
        <a:tint val="80000"/>
      </a:schemeClr>
    </dgm:linClrLst>
    <dgm:effectClrLst/>
    <dgm:txLinClrLst/>
    <dgm:txFillClrLst meth="repeat">
      <a:schemeClr val="tx1"/>
    </dgm:txFillClrLst>
    <dgm:txEffectClrLst/>
  </dgm:styleLbl>
  <dgm:styleLbl name="parChTrans1D4">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C8A8AA-E4EA-4F2C-844D-4C1975D819F2}" type="doc">
      <dgm:prSet loTypeId="urn:microsoft.com/office/officeart/2005/8/layout/orgChart1" loCatId="hierarchy" qsTypeId="urn:microsoft.com/office/officeart/2005/8/quickstyle/3d2" qsCatId="3D" csTypeId="urn:microsoft.com/office/officeart/2005/8/colors/accent5_3" csCatId="accent5" phldr="1"/>
      <dgm:spPr/>
      <dgm:t>
        <a:bodyPr/>
        <a:lstStyle/>
        <a:p>
          <a:endParaRPr lang="el-GR"/>
        </a:p>
      </dgm:t>
    </dgm:pt>
    <dgm:pt modelId="{2D4ADCE7-619B-44BF-A150-E034CE280E8F}">
      <dgm:prSet phldrT="[Κείμενο]"/>
      <dgm:spPr/>
      <dgm:t>
        <a:bodyPr/>
        <a:lstStyle/>
        <a:p>
          <a:pPr algn="ctr"/>
          <a:r>
            <a:rPr lang="el-GR"/>
            <a:t>Ελευθερία</a:t>
          </a:r>
        </a:p>
      </dgm:t>
    </dgm:pt>
    <dgm:pt modelId="{005F3B93-7505-4F9B-99F4-5135327099D5}" type="parTrans" cxnId="{F0ABCE0B-233D-4670-8AB5-B8705FF0B91B}">
      <dgm:prSet/>
      <dgm:spPr/>
      <dgm:t>
        <a:bodyPr/>
        <a:lstStyle/>
        <a:p>
          <a:pPr algn="ctr"/>
          <a:endParaRPr lang="el-GR"/>
        </a:p>
      </dgm:t>
    </dgm:pt>
    <dgm:pt modelId="{1D129CB3-10E2-4C2E-B28D-F5CF23608EE3}" type="sibTrans" cxnId="{F0ABCE0B-233D-4670-8AB5-B8705FF0B91B}">
      <dgm:prSet/>
      <dgm:spPr/>
      <dgm:t>
        <a:bodyPr/>
        <a:lstStyle/>
        <a:p>
          <a:pPr algn="ctr"/>
          <a:endParaRPr lang="el-GR"/>
        </a:p>
      </dgm:t>
    </dgm:pt>
    <dgm:pt modelId="{7E2F1FAF-9860-4DDE-9D54-EF5F2D46695D}">
      <dgm:prSet phldrT="[Κείμενο]"/>
      <dgm:spPr/>
      <dgm:t>
        <a:bodyPr/>
        <a:lstStyle/>
        <a:p>
          <a:pPr algn="ctr"/>
          <a:r>
            <a:rPr lang="el-GR"/>
            <a:t>Σοφία</a:t>
          </a:r>
        </a:p>
      </dgm:t>
    </dgm:pt>
    <dgm:pt modelId="{2CDD26B4-01E2-44EE-9DA6-E1FDD134258D}" type="parTrans" cxnId="{0F2DD95C-6D6A-4E55-A984-6BAA5B92E4D5}">
      <dgm:prSet/>
      <dgm:spPr/>
      <dgm:t>
        <a:bodyPr/>
        <a:lstStyle/>
        <a:p>
          <a:pPr algn="ctr"/>
          <a:endParaRPr lang="el-GR"/>
        </a:p>
      </dgm:t>
    </dgm:pt>
    <dgm:pt modelId="{365E055B-F264-46D9-B6B7-65BCFEEAF366}" type="sibTrans" cxnId="{0F2DD95C-6D6A-4E55-A984-6BAA5B92E4D5}">
      <dgm:prSet/>
      <dgm:spPr/>
      <dgm:t>
        <a:bodyPr/>
        <a:lstStyle/>
        <a:p>
          <a:pPr algn="ctr"/>
          <a:endParaRPr lang="el-GR"/>
        </a:p>
      </dgm:t>
    </dgm:pt>
    <dgm:pt modelId="{DDF5CABB-100C-494E-978A-9C6EECD41545}" type="asst">
      <dgm:prSet phldrT="[Κείμενο]"/>
      <dgm:spPr/>
      <dgm:t>
        <a:bodyPr/>
        <a:lstStyle/>
        <a:p>
          <a:pPr algn="ctr"/>
          <a:r>
            <a:rPr lang="el-GR"/>
            <a:t>Γεωργία</a:t>
          </a:r>
        </a:p>
      </dgm:t>
    </dgm:pt>
    <dgm:pt modelId="{A5F5163F-5A54-45DA-9CE1-9EF7BFD6607F}" type="sibTrans" cxnId="{520811DF-1421-43E0-9767-B245738DE63F}">
      <dgm:prSet/>
      <dgm:spPr/>
      <dgm:t>
        <a:bodyPr/>
        <a:lstStyle/>
        <a:p>
          <a:pPr algn="ctr"/>
          <a:endParaRPr lang="el-GR"/>
        </a:p>
      </dgm:t>
    </dgm:pt>
    <dgm:pt modelId="{B4A730AD-5100-4AB8-9414-401530B91740}" type="parTrans" cxnId="{520811DF-1421-43E0-9767-B245738DE63F}">
      <dgm:prSet/>
      <dgm:spPr/>
      <dgm:t>
        <a:bodyPr/>
        <a:lstStyle/>
        <a:p>
          <a:pPr algn="ctr"/>
          <a:endParaRPr lang="el-GR"/>
        </a:p>
      </dgm:t>
    </dgm:pt>
    <dgm:pt modelId="{B8CEB43F-FF56-4F1F-8331-EF12A7D38971}">
      <dgm:prSet phldrT="[Κείμενο]"/>
      <dgm:spPr/>
      <dgm:t>
        <a:bodyPr/>
        <a:lstStyle/>
        <a:p>
          <a:pPr algn="ctr"/>
          <a:r>
            <a:rPr lang="el-GR"/>
            <a:t>Μιχάλης</a:t>
          </a:r>
        </a:p>
      </dgm:t>
    </dgm:pt>
    <dgm:pt modelId="{30C58575-AA12-4641-A282-C3559680D533}" type="sibTrans" cxnId="{6284C037-056D-4532-9012-B378B9E75FA9}">
      <dgm:prSet/>
      <dgm:spPr/>
      <dgm:t>
        <a:bodyPr/>
        <a:lstStyle/>
        <a:p>
          <a:pPr algn="ctr"/>
          <a:endParaRPr lang="el-GR"/>
        </a:p>
      </dgm:t>
    </dgm:pt>
    <dgm:pt modelId="{E710E3DC-7910-4016-87D3-5E5EB3B33921}" type="parTrans" cxnId="{6284C037-056D-4532-9012-B378B9E75FA9}">
      <dgm:prSet/>
      <dgm:spPr/>
      <dgm:t>
        <a:bodyPr/>
        <a:lstStyle/>
        <a:p>
          <a:pPr algn="ctr"/>
          <a:endParaRPr lang="el-GR"/>
        </a:p>
      </dgm:t>
    </dgm:pt>
    <dgm:pt modelId="{BA62EDEC-31E4-4853-AA3D-C37D1741D53A}" type="asst">
      <dgm:prSet phldrT="[Κείμενο]"/>
      <dgm:spPr/>
      <dgm:t>
        <a:bodyPr/>
        <a:lstStyle/>
        <a:p>
          <a:pPr algn="ctr"/>
          <a:r>
            <a:rPr lang="el-GR"/>
            <a:t>Η οικογένεια μου</a:t>
          </a:r>
        </a:p>
      </dgm:t>
    </dgm:pt>
    <dgm:pt modelId="{72FA2DB2-C1F4-421E-8116-ED0CE5FD2F15}" type="parTrans" cxnId="{5C45ECB7-E821-4298-8BB9-11D42DE07AEB}">
      <dgm:prSet/>
      <dgm:spPr/>
      <dgm:t>
        <a:bodyPr/>
        <a:lstStyle/>
        <a:p>
          <a:pPr algn="ctr"/>
          <a:endParaRPr lang="el-GR"/>
        </a:p>
      </dgm:t>
    </dgm:pt>
    <dgm:pt modelId="{9A992466-5993-4DBC-A150-63BCA1393447}" type="sibTrans" cxnId="{5C45ECB7-E821-4298-8BB9-11D42DE07AEB}">
      <dgm:prSet/>
      <dgm:spPr/>
      <dgm:t>
        <a:bodyPr/>
        <a:lstStyle/>
        <a:p>
          <a:pPr algn="ctr"/>
          <a:endParaRPr lang="el-GR"/>
        </a:p>
      </dgm:t>
    </dgm:pt>
    <dgm:pt modelId="{2284A6AD-15C9-4D0A-A183-5E0EC2CAAD9D}" type="asst">
      <dgm:prSet phldrT="[Κείμενο]"/>
      <dgm:spPr/>
      <dgm:t>
        <a:bodyPr/>
        <a:lstStyle/>
        <a:p>
          <a:pPr algn="ctr"/>
          <a:r>
            <a:rPr lang="el-GR"/>
            <a:t>Περικλής</a:t>
          </a:r>
        </a:p>
      </dgm:t>
    </dgm:pt>
    <dgm:pt modelId="{50B5DFFB-7338-43F1-9E91-8C2E6C03B20E}" type="parTrans" cxnId="{29E2BA3A-D126-4E34-9948-BC1394BCEE36}">
      <dgm:prSet/>
      <dgm:spPr/>
      <dgm:t>
        <a:bodyPr/>
        <a:lstStyle/>
        <a:p>
          <a:pPr algn="ctr"/>
          <a:endParaRPr lang="el-GR"/>
        </a:p>
      </dgm:t>
    </dgm:pt>
    <dgm:pt modelId="{04AAEEC1-4152-4219-92FA-1F69E77C15EC}" type="sibTrans" cxnId="{29E2BA3A-D126-4E34-9948-BC1394BCEE36}">
      <dgm:prSet/>
      <dgm:spPr/>
      <dgm:t>
        <a:bodyPr/>
        <a:lstStyle/>
        <a:p>
          <a:pPr algn="ctr"/>
          <a:endParaRPr lang="el-GR"/>
        </a:p>
      </dgm:t>
    </dgm:pt>
    <dgm:pt modelId="{FED9F956-9109-43B3-8A79-2FD54642D70A}" type="pres">
      <dgm:prSet presAssocID="{9CC8A8AA-E4EA-4F2C-844D-4C1975D819F2}" presName="hierChild1" presStyleCnt="0">
        <dgm:presLayoutVars>
          <dgm:orgChart val="1"/>
          <dgm:chPref val="1"/>
          <dgm:dir/>
          <dgm:animOne val="branch"/>
          <dgm:animLvl val="lvl"/>
          <dgm:resizeHandles/>
        </dgm:presLayoutVars>
      </dgm:prSet>
      <dgm:spPr/>
      <dgm:t>
        <a:bodyPr/>
        <a:lstStyle/>
        <a:p>
          <a:endParaRPr lang="el-GR"/>
        </a:p>
      </dgm:t>
    </dgm:pt>
    <dgm:pt modelId="{B6E302B3-8341-461C-B927-3C57825D035C}" type="pres">
      <dgm:prSet presAssocID="{BA62EDEC-31E4-4853-AA3D-C37D1741D53A}" presName="hierRoot1" presStyleCnt="0">
        <dgm:presLayoutVars>
          <dgm:hierBranch val="init"/>
        </dgm:presLayoutVars>
      </dgm:prSet>
      <dgm:spPr/>
    </dgm:pt>
    <dgm:pt modelId="{5755421E-3E92-4F64-B7FE-8C5187905D9A}" type="pres">
      <dgm:prSet presAssocID="{BA62EDEC-31E4-4853-AA3D-C37D1741D53A}" presName="rootComposite1" presStyleCnt="0"/>
      <dgm:spPr/>
    </dgm:pt>
    <dgm:pt modelId="{ED44BA5F-C18D-4252-9904-8EAD14644C31}" type="pres">
      <dgm:prSet presAssocID="{BA62EDEC-31E4-4853-AA3D-C37D1741D53A}" presName="rootText1" presStyleLbl="node0" presStyleIdx="0" presStyleCnt="1">
        <dgm:presLayoutVars>
          <dgm:chPref val="3"/>
        </dgm:presLayoutVars>
      </dgm:prSet>
      <dgm:spPr/>
      <dgm:t>
        <a:bodyPr/>
        <a:lstStyle/>
        <a:p>
          <a:endParaRPr lang="el-GR"/>
        </a:p>
      </dgm:t>
    </dgm:pt>
    <dgm:pt modelId="{3852FE70-15F4-4DE1-90B9-C7B5BDA4B014}" type="pres">
      <dgm:prSet presAssocID="{BA62EDEC-31E4-4853-AA3D-C37D1741D53A}" presName="rootConnector1" presStyleLbl="asst0" presStyleIdx="0" presStyleCnt="2"/>
      <dgm:spPr/>
      <dgm:t>
        <a:bodyPr/>
        <a:lstStyle/>
        <a:p>
          <a:endParaRPr lang="el-GR"/>
        </a:p>
      </dgm:t>
    </dgm:pt>
    <dgm:pt modelId="{696CA7AF-5C3B-44A6-B17D-5D507324F32B}" type="pres">
      <dgm:prSet presAssocID="{BA62EDEC-31E4-4853-AA3D-C37D1741D53A}" presName="hierChild2" presStyleCnt="0"/>
      <dgm:spPr/>
    </dgm:pt>
    <dgm:pt modelId="{4D89DCE4-3405-4829-A086-FE8C266E29DE}" type="pres">
      <dgm:prSet presAssocID="{E710E3DC-7910-4016-87D3-5E5EB3B33921}" presName="Name37" presStyleLbl="parChTrans1D2" presStyleIdx="0" presStyleCnt="5"/>
      <dgm:spPr/>
      <dgm:t>
        <a:bodyPr/>
        <a:lstStyle/>
        <a:p>
          <a:endParaRPr lang="el-GR"/>
        </a:p>
      </dgm:t>
    </dgm:pt>
    <dgm:pt modelId="{982AC967-08F0-49CB-8F84-135537B300DD}" type="pres">
      <dgm:prSet presAssocID="{B8CEB43F-FF56-4F1F-8331-EF12A7D38971}" presName="hierRoot2" presStyleCnt="0">
        <dgm:presLayoutVars>
          <dgm:hierBranch val="init"/>
        </dgm:presLayoutVars>
      </dgm:prSet>
      <dgm:spPr/>
    </dgm:pt>
    <dgm:pt modelId="{EB81684E-7336-4020-967C-2B4BEBF3ACC8}" type="pres">
      <dgm:prSet presAssocID="{B8CEB43F-FF56-4F1F-8331-EF12A7D38971}" presName="rootComposite" presStyleCnt="0"/>
      <dgm:spPr/>
    </dgm:pt>
    <dgm:pt modelId="{E0392C49-7988-4473-86F2-503A29BC89C2}" type="pres">
      <dgm:prSet presAssocID="{B8CEB43F-FF56-4F1F-8331-EF12A7D38971}" presName="rootText" presStyleLbl="node2" presStyleIdx="0" presStyleCnt="3">
        <dgm:presLayoutVars>
          <dgm:chPref val="3"/>
        </dgm:presLayoutVars>
      </dgm:prSet>
      <dgm:spPr/>
      <dgm:t>
        <a:bodyPr/>
        <a:lstStyle/>
        <a:p>
          <a:endParaRPr lang="el-GR"/>
        </a:p>
      </dgm:t>
    </dgm:pt>
    <dgm:pt modelId="{B5B88153-D2E6-46AD-8319-17B42FCCC040}" type="pres">
      <dgm:prSet presAssocID="{B8CEB43F-FF56-4F1F-8331-EF12A7D38971}" presName="rootConnector" presStyleLbl="node2" presStyleIdx="0" presStyleCnt="3"/>
      <dgm:spPr/>
      <dgm:t>
        <a:bodyPr/>
        <a:lstStyle/>
        <a:p>
          <a:endParaRPr lang="el-GR"/>
        </a:p>
      </dgm:t>
    </dgm:pt>
    <dgm:pt modelId="{52067590-0273-4465-A618-1D1FF14259DC}" type="pres">
      <dgm:prSet presAssocID="{B8CEB43F-FF56-4F1F-8331-EF12A7D38971}" presName="hierChild4" presStyleCnt="0"/>
      <dgm:spPr/>
    </dgm:pt>
    <dgm:pt modelId="{C2BC2EDB-01AB-47CC-8CFB-77D7AD97D38F}" type="pres">
      <dgm:prSet presAssocID="{B8CEB43F-FF56-4F1F-8331-EF12A7D38971}" presName="hierChild5" presStyleCnt="0"/>
      <dgm:spPr/>
    </dgm:pt>
    <dgm:pt modelId="{612D2DCD-49E5-41D3-A9E5-F1880E6405B4}" type="pres">
      <dgm:prSet presAssocID="{005F3B93-7505-4F9B-99F4-5135327099D5}" presName="Name37" presStyleLbl="parChTrans1D2" presStyleIdx="1" presStyleCnt="5"/>
      <dgm:spPr/>
      <dgm:t>
        <a:bodyPr/>
        <a:lstStyle/>
        <a:p>
          <a:endParaRPr lang="el-GR"/>
        </a:p>
      </dgm:t>
    </dgm:pt>
    <dgm:pt modelId="{F0D4267B-52A3-4138-849E-21F2428B7A24}" type="pres">
      <dgm:prSet presAssocID="{2D4ADCE7-619B-44BF-A150-E034CE280E8F}" presName="hierRoot2" presStyleCnt="0">
        <dgm:presLayoutVars>
          <dgm:hierBranch val="init"/>
        </dgm:presLayoutVars>
      </dgm:prSet>
      <dgm:spPr/>
    </dgm:pt>
    <dgm:pt modelId="{B466781A-097D-40F5-BEB2-3CD04ECD358B}" type="pres">
      <dgm:prSet presAssocID="{2D4ADCE7-619B-44BF-A150-E034CE280E8F}" presName="rootComposite" presStyleCnt="0"/>
      <dgm:spPr/>
    </dgm:pt>
    <dgm:pt modelId="{6D0D5E4A-C0AD-4E49-A541-F28CD8E11652}" type="pres">
      <dgm:prSet presAssocID="{2D4ADCE7-619B-44BF-A150-E034CE280E8F}" presName="rootText" presStyleLbl="node2" presStyleIdx="1" presStyleCnt="3">
        <dgm:presLayoutVars>
          <dgm:chPref val="3"/>
        </dgm:presLayoutVars>
      </dgm:prSet>
      <dgm:spPr/>
      <dgm:t>
        <a:bodyPr/>
        <a:lstStyle/>
        <a:p>
          <a:endParaRPr lang="el-GR"/>
        </a:p>
      </dgm:t>
    </dgm:pt>
    <dgm:pt modelId="{ADA5403D-7026-4430-8DA8-81109917B506}" type="pres">
      <dgm:prSet presAssocID="{2D4ADCE7-619B-44BF-A150-E034CE280E8F}" presName="rootConnector" presStyleLbl="node2" presStyleIdx="1" presStyleCnt="3"/>
      <dgm:spPr/>
      <dgm:t>
        <a:bodyPr/>
        <a:lstStyle/>
        <a:p>
          <a:endParaRPr lang="el-GR"/>
        </a:p>
      </dgm:t>
    </dgm:pt>
    <dgm:pt modelId="{12E90037-DAF8-4DA3-94E8-5363B161F046}" type="pres">
      <dgm:prSet presAssocID="{2D4ADCE7-619B-44BF-A150-E034CE280E8F}" presName="hierChild4" presStyleCnt="0"/>
      <dgm:spPr/>
    </dgm:pt>
    <dgm:pt modelId="{1C73B46E-0A79-4D6C-A54B-93B37DF535C5}" type="pres">
      <dgm:prSet presAssocID="{2D4ADCE7-619B-44BF-A150-E034CE280E8F}" presName="hierChild5" presStyleCnt="0"/>
      <dgm:spPr/>
    </dgm:pt>
    <dgm:pt modelId="{955700E9-CA47-4DE6-AC29-749BF629F6C5}" type="pres">
      <dgm:prSet presAssocID="{2CDD26B4-01E2-44EE-9DA6-E1FDD134258D}" presName="Name37" presStyleLbl="parChTrans1D2" presStyleIdx="2" presStyleCnt="5"/>
      <dgm:spPr/>
      <dgm:t>
        <a:bodyPr/>
        <a:lstStyle/>
        <a:p>
          <a:endParaRPr lang="el-GR"/>
        </a:p>
      </dgm:t>
    </dgm:pt>
    <dgm:pt modelId="{420F9768-5DF5-4236-9239-9B5E8A5DC2FE}" type="pres">
      <dgm:prSet presAssocID="{7E2F1FAF-9860-4DDE-9D54-EF5F2D46695D}" presName="hierRoot2" presStyleCnt="0">
        <dgm:presLayoutVars>
          <dgm:hierBranch val="init"/>
        </dgm:presLayoutVars>
      </dgm:prSet>
      <dgm:spPr/>
    </dgm:pt>
    <dgm:pt modelId="{BE44FA91-DB56-435F-8FBB-A28442833EFF}" type="pres">
      <dgm:prSet presAssocID="{7E2F1FAF-9860-4DDE-9D54-EF5F2D46695D}" presName="rootComposite" presStyleCnt="0"/>
      <dgm:spPr/>
    </dgm:pt>
    <dgm:pt modelId="{1685C74B-EA25-4F90-82CD-2B8212A5C15A}" type="pres">
      <dgm:prSet presAssocID="{7E2F1FAF-9860-4DDE-9D54-EF5F2D46695D}" presName="rootText" presStyleLbl="node2" presStyleIdx="2" presStyleCnt="3">
        <dgm:presLayoutVars>
          <dgm:chPref val="3"/>
        </dgm:presLayoutVars>
      </dgm:prSet>
      <dgm:spPr/>
      <dgm:t>
        <a:bodyPr/>
        <a:lstStyle/>
        <a:p>
          <a:endParaRPr lang="el-GR"/>
        </a:p>
      </dgm:t>
    </dgm:pt>
    <dgm:pt modelId="{45790444-3417-4427-A25F-90466F2ED012}" type="pres">
      <dgm:prSet presAssocID="{7E2F1FAF-9860-4DDE-9D54-EF5F2D46695D}" presName="rootConnector" presStyleLbl="node2" presStyleIdx="2" presStyleCnt="3"/>
      <dgm:spPr/>
      <dgm:t>
        <a:bodyPr/>
        <a:lstStyle/>
        <a:p>
          <a:endParaRPr lang="el-GR"/>
        </a:p>
      </dgm:t>
    </dgm:pt>
    <dgm:pt modelId="{694F6057-F75E-40B4-A7A4-44EF52088353}" type="pres">
      <dgm:prSet presAssocID="{7E2F1FAF-9860-4DDE-9D54-EF5F2D46695D}" presName="hierChild4" presStyleCnt="0"/>
      <dgm:spPr/>
    </dgm:pt>
    <dgm:pt modelId="{36717370-C16C-4D0B-BD67-D9B5CF7F5F8C}" type="pres">
      <dgm:prSet presAssocID="{7E2F1FAF-9860-4DDE-9D54-EF5F2D46695D}" presName="hierChild5" presStyleCnt="0"/>
      <dgm:spPr/>
    </dgm:pt>
    <dgm:pt modelId="{E20FEE94-CB08-4E12-B357-AC599C025BD2}" type="pres">
      <dgm:prSet presAssocID="{BA62EDEC-31E4-4853-AA3D-C37D1741D53A}" presName="hierChild3" presStyleCnt="0"/>
      <dgm:spPr/>
    </dgm:pt>
    <dgm:pt modelId="{B6CC288F-2324-460C-8DD1-139A0308717D}" type="pres">
      <dgm:prSet presAssocID="{50B5DFFB-7338-43F1-9E91-8C2E6C03B20E}" presName="Name111" presStyleLbl="parChTrans1D2" presStyleIdx="3" presStyleCnt="5"/>
      <dgm:spPr/>
      <dgm:t>
        <a:bodyPr/>
        <a:lstStyle/>
        <a:p>
          <a:endParaRPr lang="el-GR"/>
        </a:p>
      </dgm:t>
    </dgm:pt>
    <dgm:pt modelId="{BF856A90-FDC0-444F-9E7B-EA88E6E65412}" type="pres">
      <dgm:prSet presAssocID="{2284A6AD-15C9-4D0A-A183-5E0EC2CAAD9D}" presName="hierRoot3" presStyleCnt="0">
        <dgm:presLayoutVars>
          <dgm:hierBranch val="init"/>
        </dgm:presLayoutVars>
      </dgm:prSet>
      <dgm:spPr/>
    </dgm:pt>
    <dgm:pt modelId="{5CF3A307-4903-42A5-BECD-574155DD616F}" type="pres">
      <dgm:prSet presAssocID="{2284A6AD-15C9-4D0A-A183-5E0EC2CAAD9D}" presName="rootComposite3" presStyleCnt="0"/>
      <dgm:spPr/>
    </dgm:pt>
    <dgm:pt modelId="{E84427C1-82ED-4F40-B10F-EFCB11A3FF34}" type="pres">
      <dgm:prSet presAssocID="{2284A6AD-15C9-4D0A-A183-5E0EC2CAAD9D}" presName="rootText3" presStyleLbl="asst0" presStyleIdx="0" presStyleCnt="2">
        <dgm:presLayoutVars>
          <dgm:chPref val="3"/>
        </dgm:presLayoutVars>
      </dgm:prSet>
      <dgm:spPr/>
      <dgm:t>
        <a:bodyPr/>
        <a:lstStyle/>
        <a:p>
          <a:endParaRPr lang="el-GR"/>
        </a:p>
      </dgm:t>
    </dgm:pt>
    <dgm:pt modelId="{69D50658-B3B7-4B2C-AE6F-CD080692C776}" type="pres">
      <dgm:prSet presAssocID="{2284A6AD-15C9-4D0A-A183-5E0EC2CAAD9D}" presName="rootConnector3" presStyleLbl="asst0" presStyleIdx="0" presStyleCnt="2"/>
      <dgm:spPr/>
      <dgm:t>
        <a:bodyPr/>
        <a:lstStyle/>
        <a:p>
          <a:endParaRPr lang="el-GR"/>
        </a:p>
      </dgm:t>
    </dgm:pt>
    <dgm:pt modelId="{56FBFE2F-B0AD-4187-B5A5-136D05F31A5B}" type="pres">
      <dgm:prSet presAssocID="{2284A6AD-15C9-4D0A-A183-5E0EC2CAAD9D}" presName="hierChild6" presStyleCnt="0"/>
      <dgm:spPr/>
    </dgm:pt>
    <dgm:pt modelId="{FBF5CAE7-3BDD-495B-A15D-64449B567432}" type="pres">
      <dgm:prSet presAssocID="{2284A6AD-15C9-4D0A-A183-5E0EC2CAAD9D}" presName="hierChild7" presStyleCnt="0"/>
      <dgm:spPr/>
    </dgm:pt>
    <dgm:pt modelId="{8CD9B5FD-CB39-443A-A7BE-75D6DC88BC7C}" type="pres">
      <dgm:prSet presAssocID="{B4A730AD-5100-4AB8-9414-401530B91740}" presName="Name111" presStyleLbl="parChTrans1D2" presStyleIdx="4" presStyleCnt="5"/>
      <dgm:spPr/>
      <dgm:t>
        <a:bodyPr/>
        <a:lstStyle/>
        <a:p>
          <a:endParaRPr lang="el-GR"/>
        </a:p>
      </dgm:t>
    </dgm:pt>
    <dgm:pt modelId="{67875E43-294A-4CCF-B068-C44E1C29A86D}" type="pres">
      <dgm:prSet presAssocID="{DDF5CABB-100C-494E-978A-9C6EECD41545}" presName="hierRoot3" presStyleCnt="0">
        <dgm:presLayoutVars>
          <dgm:hierBranch val="init"/>
        </dgm:presLayoutVars>
      </dgm:prSet>
      <dgm:spPr/>
    </dgm:pt>
    <dgm:pt modelId="{BCB59B67-EDA7-4EB6-B9E1-AA0AE08D0843}" type="pres">
      <dgm:prSet presAssocID="{DDF5CABB-100C-494E-978A-9C6EECD41545}" presName="rootComposite3" presStyleCnt="0"/>
      <dgm:spPr/>
    </dgm:pt>
    <dgm:pt modelId="{F259180C-CFAA-437A-8536-FB91159ADD4A}" type="pres">
      <dgm:prSet presAssocID="{DDF5CABB-100C-494E-978A-9C6EECD41545}" presName="rootText3" presStyleLbl="asst0" presStyleIdx="1" presStyleCnt="2">
        <dgm:presLayoutVars>
          <dgm:chPref val="3"/>
        </dgm:presLayoutVars>
      </dgm:prSet>
      <dgm:spPr/>
      <dgm:t>
        <a:bodyPr/>
        <a:lstStyle/>
        <a:p>
          <a:endParaRPr lang="el-GR"/>
        </a:p>
      </dgm:t>
    </dgm:pt>
    <dgm:pt modelId="{FF9A619F-8A82-4C09-BF72-45513F967416}" type="pres">
      <dgm:prSet presAssocID="{DDF5CABB-100C-494E-978A-9C6EECD41545}" presName="rootConnector3" presStyleLbl="asst0" presStyleIdx="1" presStyleCnt="2"/>
      <dgm:spPr/>
      <dgm:t>
        <a:bodyPr/>
        <a:lstStyle/>
        <a:p>
          <a:endParaRPr lang="el-GR"/>
        </a:p>
      </dgm:t>
    </dgm:pt>
    <dgm:pt modelId="{1FEAE21E-1654-4FD7-9096-30B5BB3A2DE8}" type="pres">
      <dgm:prSet presAssocID="{DDF5CABB-100C-494E-978A-9C6EECD41545}" presName="hierChild6" presStyleCnt="0"/>
      <dgm:spPr/>
    </dgm:pt>
    <dgm:pt modelId="{0E63295C-4019-4B8F-AE7E-41B0EA3EDAB4}" type="pres">
      <dgm:prSet presAssocID="{DDF5CABB-100C-494E-978A-9C6EECD41545}" presName="hierChild7" presStyleCnt="0"/>
      <dgm:spPr/>
    </dgm:pt>
  </dgm:ptLst>
  <dgm:cxnLst>
    <dgm:cxn modelId="{257F3D26-6EA2-44C5-8A66-5CE62B79DF1F}" type="presOf" srcId="{E710E3DC-7910-4016-87D3-5E5EB3B33921}" destId="{4D89DCE4-3405-4829-A086-FE8C266E29DE}" srcOrd="0" destOrd="0" presId="urn:microsoft.com/office/officeart/2005/8/layout/orgChart1"/>
    <dgm:cxn modelId="{821BCF64-3A09-4F80-8BB6-E6212E8E28C9}" type="presOf" srcId="{005F3B93-7505-4F9B-99F4-5135327099D5}" destId="{612D2DCD-49E5-41D3-A9E5-F1880E6405B4}" srcOrd="0" destOrd="0" presId="urn:microsoft.com/office/officeart/2005/8/layout/orgChart1"/>
    <dgm:cxn modelId="{AF1A07C9-EDEE-4658-897F-3D0630D0D3FB}" type="presOf" srcId="{2D4ADCE7-619B-44BF-A150-E034CE280E8F}" destId="{ADA5403D-7026-4430-8DA8-81109917B506}" srcOrd="1" destOrd="0" presId="urn:microsoft.com/office/officeart/2005/8/layout/orgChart1"/>
    <dgm:cxn modelId="{BAFCE4B3-216D-4678-9D2A-3086B75206C5}" type="presOf" srcId="{B4A730AD-5100-4AB8-9414-401530B91740}" destId="{8CD9B5FD-CB39-443A-A7BE-75D6DC88BC7C}" srcOrd="0" destOrd="0" presId="urn:microsoft.com/office/officeart/2005/8/layout/orgChart1"/>
    <dgm:cxn modelId="{F0ABCE0B-233D-4670-8AB5-B8705FF0B91B}" srcId="{BA62EDEC-31E4-4853-AA3D-C37D1741D53A}" destId="{2D4ADCE7-619B-44BF-A150-E034CE280E8F}" srcOrd="3" destOrd="0" parTransId="{005F3B93-7505-4F9B-99F4-5135327099D5}" sibTransId="{1D129CB3-10E2-4C2E-B28D-F5CF23608EE3}"/>
    <dgm:cxn modelId="{9EED3476-FE5B-4491-97FC-184A89187A48}" type="presOf" srcId="{DDF5CABB-100C-494E-978A-9C6EECD41545}" destId="{FF9A619F-8A82-4C09-BF72-45513F967416}" srcOrd="1" destOrd="0" presId="urn:microsoft.com/office/officeart/2005/8/layout/orgChart1"/>
    <dgm:cxn modelId="{0E92368A-5FC9-4025-83AC-753681924F49}" type="presOf" srcId="{7E2F1FAF-9860-4DDE-9D54-EF5F2D46695D}" destId="{45790444-3417-4427-A25F-90466F2ED012}" srcOrd="1" destOrd="0" presId="urn:microsoft.com/office/officeart/2005/8/layout/orgChart1"/>
    <dgm:cxn modelId="{06F043C2-0696-4001-83A5-ADB24E5ED34C}" type="presOf" srcId="{2D4ADCE7-619B-44BF-A150-E034CE280E8F}" destId="{6D0D5E4A-C0AD-4E49-A541-F28CD8E11652}" srcOrd="0" destOrd="0" presId="urn:microsoft.com/office/officeart/2005/8/layout/orgChart1"/>
    <dgm:cxn modelId="{09166234-F6E1-4B04-BF1C-DACD586C6A19}" type="presOf" srcId="{BA62EDEC-31E4-4853-AA3D-C37D1741D53A}" destId="{ED44BA5F-C18D-4252-9904-8EAD14644C31}" srcOrd="0" destOrd="0" presId="urn:microsoft.com/office/officeart/2005/8/layout/orgChart1"/>
    <dgm:cxn modelId="{0E75A287-3FD6-443E-AC76-8D9414726C5A}" type="presOf" srcId="{50B5DFFB-7338-43F1-9E91-8C2E6C03B20E}" destId="{B6CC288F-2324-460C-8DD1-139A0308717D}" srcOrd="0" destOrd="0" presId="urn:microsoft.com/office/officeart/2005/8/layout/orgChart1"/>
    <dgm:cxn modelId="{29E2BA3A-D126-4E34-9948-BC1394BCEE36}" srcId="{BA62EDEC-31E4-4853-AA3D-C37D1741D53A}" destId="{2284A6AD-15C9-4D0A-A183-5E0EC2CAAD9D}" srcOrd="0" destOrd="0" parTransId="{50B5DFFB-7338-43F1-9E91-8C2E6C03B20E}" sibTransId="{04AAEEC1-4152-4219-92FA-1F69E77C15EC}"/>
    <dgm:cxn modelId="{7B100D22-F5FD-47D9-8AB3-679F60809CD7}" type="presOf" srcId="{2CDD26B4-01E2-44EE-9DA6-E1FDD134258D}" destId="{955700E9-CA47-4DE6-AC29-749BF629F6C5}" srcOrd="0" destOrd="0" presId="urn:microsoft.com/office/officeart/2005/8/layout/orgChart1"/>
    <dgm:cxn modelId="{5C45ECB7-E821-4298-8BB9-11D42DE07AEB}" srcId="{9CC8A8AA-E4EA-4F2C-844D-4C1975D819F2}" destId="{BA62EDEC-31E4-4853-AA3D-C37D1741D53A}" srcOrd="0" destOrd="0" parTransId="{72FA2DB2-C1F4-421E-8116-ED0CE5FD2F15}" sibTransId="{9A992466-5993-4DBC-A150-63BCA1393447}"/>
    <dgm:cxn modelId="{3A019236-000E-4E22-A0EC-67B94FC79FDF}" type="presOf" srcId="{B8CEB43F-FF56-4F1F-8331-EF12A7D38971}" destId="{E0392C49-7988-4473-86F2-503A29BC89C2}" srcOrd="0" destOrd="0" presId="urn:microsoft.com/office/officeart/2005/8/layout/orgChart1"/>
    <dgm:cxn modelId="{29F28560-FCA6-48E1-96CF-2D78B0D7AE8A}" type="presOf" srcId="{BA62EDEC-31E4-4853-AA3D-C37D1741D53A}" destId="{3852FE70-15F4-4DE1-90B9-C7B5BDA4B014}" srcOrd="1" destOrd="0" presId="urn:microsoft.com/office/officeart/2005/8/layout/orgChart1"/>
    <dgm:cxn modelId="{6284C037-056D-4532-9012-B378B9E75FA9}" srcId="{BA62EDEC-31E4-4853-AA3D-C37D1741D53A}" destId="{B8CEB43F-FF56-4F1F-8331-EF12A7D38971}" srcOrd="2" destOrd="0" parTransId="{E710E3DC-7910-4016-87D3-5E5EB3B33921}" sibTransId="{30C58575-AA12-4641-A282-C3559680D533}"/>
    <dgm:cxn modelId="{AE9F723B-380B-4DE0-A1CE-EEDBA0BF0720}" type="presOf" srcId="{9CC8A8AA-E4EA-4F2C-844D-4C1975D819F2}" destId="{FED9F956-9109-43B3-8A79-2FD54642D70A}" srcOrd="0" destOrd="0" presId="urn:microsoft.com/office/officeart/2005/8/layout/orgChart1"/>
    <dgm:cxn modelId="{7FC14668-3B9A-4386-BAE4-9D467EC02A90}" type="presOf" srcId="{2284A6AD-15C9-4D0A-A183-5E0EC2CAAD9D}" destId="{E84427C1-82ED-4F40-B10F-EFCB11A3FF34}" srcOrd="0" destOrd="0" presId="urn:microsoft.com/office/officeart/2005/8/layout/orgChart1"/>
    <dgm:cxn modelId="{520811DF-1421-43E0-9767-B245738DE63F}" srcId="{BA62EDEC-31E4-4853-AA3D-C37D1741D53A}" destId="{DDF5CABB-100C-494E-978A-9C6EECD41545}" srcOrd="1" destOrd="0" parTransId="{B4A730AD-5100-4AB8-9414-401530B91740}" sibTransId="{A5F5163F-5A54-45DA-9CE1-9EF7BFD6607F}"/>
    <dgm:cxn modelId="{210373DA-A346-48EB-A779-D9CD535D9B0F}" type="presOf" srcId="{7E2F1FAF-9860-4DDE-9D54-EF5F2D46695D}" destId="{1685C74B-EA25-4F90-82CD-2B8212A5C15A}" srcOrd="0" destOrd="0" presId="urn:microsoft.com/office/officeart/2005/8/layout/orgChart1"/>
    <dgm:cxn modelId="{2C51AA23-BE5D-4A85-924A-540DCE8EFEB9}" type="presOf" srcId="{B8CEB43F-FF56-4F1F-8331-EF12A7D38971}" destId="{B5B88153-D2E6-46AD-8319-17B42FCCC040}" srcOrd="1" destOrd="0" presId="urn:microsoft.com/office/officeart/2005/8/layout/orgChart1"/>
    <dgm:cxn modelId="{0F2DD95C-6D6A-4E55-A984-6BAA5B92E4D5}" srcId="{BA62EDEC-31E4-4853-AA3D-C37D1741D53A}" destId="{7E2F1FAF-9860-4DDE-9D54-EF5F2D46695D}" srcOrd="4" destOrd="0" parTransId="{2CDD26B4-01E2-44EE-9DA6-E1FDD134258D}" sibTransId="{365E055B-F264-46D9-B6B7-65BCFEEAF366}"/>
    <dgm:cxn modelId="{06529F5D-4211-471A-8730-F6236A751016}" type="presOf" srcId="{DDF5CABB-100C-494E-978A-9C6EECD41545}" destId="{F259180C-CFAA-437A-8536-FB91159ADD4A}" srcOrd="0" destOrd="0" presId="urn:microsoft.com/office/officeart/2005/8/layout/orgChart1"/>
    <dgm:cxn modelId="{5CA437FF-1073-4E56-8975-9ABB09F6EC56}" type="presOf" srcId="{2284A6AD-15C9-4D0A-A183-5E0EC2CAAD9D}" destId="{69D50658-B3B7-4B2C-AE6F-CD080692C776}" srcOrd="1" destOrd="0" presId="urn:microsoft.com/office/officeart/2005/8/layout/orgChart1"/>
    <dgm:cxn modelId="{C8251912-3355-4C88-AD58-6821CAF6A330}" type="presParOf" srcId="{FED9F956-9109-43B3-8A79-2FD54642D70A}" destId="{B6E302B3-8341-461C-B927-3C57825D035C}" srcOrd="0" destOrd="0" presId="urn:microsoft.com/office/officeart/2005/8/layout/orgChart1"/>
    <dgm:cxn modelId="{44C83746-14F5-4C9D-8D2E-CA3187A258C6}" type="presParOf" srcId="{B6E302B3-8341-461C-B927-3C57825D035C}" destId="{5755421E-3E92-4F64-B7FE-8C5187905D9A}" srcOrd="0" destOrd="0" presId="urn:microsoft.com/office/officeart/2005/8/layout/orgChart1"/>
    <dgm:cxn modelId="{0CFBA232-A3CC-488E-83EA-CB7056E2D33A}" type="presParOf" srcId="{5755421E-3E92-4F64-B7FE-8C5187905D9A}" destId="{ED44BA5F-C18D-4252-9904-8EAD14644C31}" srcOrd="0" destOrd="0" presId="urn:microsoft.com/office/officeart/2005/8/layout/orgChart1"/>
    <dgm:cxn modelId="{031506A7-58FA-46F5-9281-EB64562EF282}" type="presParOf" srcId="{5755421E-3E92-4F64-B7FE-8C5187905D9A}" destId="{3852FE70-15F4-4DE1-90B9-C7B5BDA4B014}" srcOrd="1" destOrd="0" presId="urn:microsoft.com/office/officeart/2005/8/layout/orgChart1"/>
    <dgm:cxn modelId="{C2594C53-14EE-463B-B147-19113088ED18}" type="presParOf" srcId="{B6E302B3-8341-461C-B927-3C57825D035C}" destId="{696CA7AF-5C3B-44A6-B17D-5D507324F32B}" srcOrd="1" destOrd="0" presId="urn:microsoft.com/office/officeart/2005/8/layout/orgChart1"/>
    <dgm:cxn modelId="{05BF1B5D-D1B3-48BF-A684-1E109FA36841}" type="presParOf" srcId="{696CA7AF-5C3B-44A6-B17D-5D507324F32B}" destId="{4D89DCE4-3405-4829-A086-FE8C266E29DE}" srcOrd="0" destOrd="0" presId="urn:microsoft.com/office/officeart/2005/8/layout/orgChart1"/>
    <dgm:cxn modelId="{85E40D96-49B5-4C04-9114-3FBBB75A539E}" type="presParOf" srcId="{696CA7AF-5C3B-44A6-B17D-5D507324F32B}" destId="{982AC967-08F0-49CB-8F84-135537B300DD}" srcOrd="1" destOrd="0" presId="urn:microsoft.com/office/officeart/2005/8/layout/orgChart1"/>
    <dgm:cxn modelId="{EABEEE3C-70D4-4329-A198-2130AD38DDF0}" type="presParOf" srcId="{982AC967-08F0-49CB-8F84-135537B300DD}" destId="{EB81684E-7336-4020-967C-2B4BEBF3ACC8}" srcOrd="0" destOrd="0" presId="urn:microsoft.com/office/officeart/2005/8/layout/orgChart1"/>
    <dgm:cxn modelId="{EB0CC51D-C9C1-4B5C-9E60-245109C05684}" type="presParOf" srcId="{EB81684E-7336-4020-967C-2B4BEBF3ACC8}" destId="{E0392C49-7988-4473-86F2-503A29BC89C2}" srcOrd="0" destOrd="0" presId="urn:microsoft.com/office/officeart/2005/8/layout/orgChart1"/>
    <dgm:cxn modelId="{0168553E-C23D-4B20-93F1-8B5FF5A82B37}" type="presParOf" srcId="{EB81684E-7336-4020-967C-2B4BEBF3ACC8}" destId="{B5B88153-D2E6-46AD-8319-17B42FCCC040}" srcOrd="1" destOrd="0" presId="urn:microsoft.com/office/officeart/2005/8/layout/orgChart1"/>
    <dgm:cxn modelId="{06234C9C-D901-42CE-A895-8D0CAE911A69}" type="presParOf" srcId="{982AC967-08F0-49CB-8F84-135537B300DD}" destId="{52067590-0273-4465-A618-1D1FF14259DC}" srcOrd="1" destOrd="0" presId="urn:microsoft.com/office/officeart/2005/8/layout/orgChart1"/>
    <dgm:cxn modelId="{310D0BCB-ECCC-4556-B07E-9C34C0E5C46C}" type="presParOf" srcId="{982AC967-08F0-49CB-8F84-135537B300DD}" destId="{C2BC2EDB-01AB-47CC-8CFB-77D7AD97D38F}" srcOrd="2" destOrd="0" presId="urn:microsoft.com/office/officeart/2005/8/layout/orgChart1"/>
    <dgm:cxn modelId="{E60F6DF8-FBE7-4FB9-9ADE-05B27CDD3860}" type="presParOf" srcId="{696CA7AF-5C3B-44A6-B17D-5D507324F32B}" destId="{612D2DCD-49E5-41D3-A9E5-F1880E6405B4}" srcOrd="2" destOrd="0" presId="urn:microsoft.com/office/officeart/2005/8/layout/orgChart1"/>
    <dgm:cxn modelId="{6D0921B6-449A-494F-B824-52EF6C75D2F7}" type="presParOf" srcId="{696CA7AF-5C3B-44A6-B17D-5D507324F32B}" destId="{F0D4267B-52A3-4138-849E-21F2428B7A24}" srcOrd="3" destOrd="0" presId="urn:microsoft.com/office/officeart/2005/8/layout/orgChart1"/>
    <dgm:cxn modelId="{03DC3F7E-14FC-4A1C-9FCF-7039B56D776B}" type="presParOf" srcId="{F0D4267B-52A3-4138-849E-21F2428B7A24}" destId="{B466781A-097D-40F5-BEB2-3CD04ECD358B}" srcOrd="0" destOrd="0" presId="urn:microsoft.com/office/officeart/2005/8/layout/orgChart1"/>
    <dgm:cxn modelId="{526B8360-789C-4DD1-A671-C1B757D7AEC1}" type="presParOf" srcId="{B466781A-097D-40F5-BEB2-3CD04ECD358B}" destId="{6D0D5E4A-C0AD-4E49-A541-F28CD8E11652}" srcOrd="0" destOrd="0" presId="urn:microsoft.com/office/officeart/2005/8/layout/orgChart1"/>
    <dgm:cxn modelId="{4AD27B08-8749-4929-A7FC-D71EFE40425D}" type="presParOf" srcId="{B466781A-097D-40F5-BEB2-3CD04ECD358B}" destId="{ADA5403D-7026-4430-8DA8-81109917B506}" srcOrd="1" destOrd="0" presId="urn:microsoft.com/office/officeart/2005/8/layout/orgChart1"/>
    <dgm:cxn modelId="{22007D92-6DF0-4882-A4ED-8FB7281183A6}" type="presParOf" srcId="{F0D4267B-52A3-4138-849E-21F2428B7A24}" destId="{12E90037-DAF8-4DA3-94E8-5363B161F046}" srcOrd="1" destOrd="0" presId="urn:microsoft.com/office/officeart/2005/8/layout/orgChart1"/>
    <dgm:cxn modelId="{779AF4D4-FD99-42CC-AC90-4F7B0E3B24B4}" type="presParOf" srcId="{F0D4267B-52A3-4138-849E-21F2428B7A24}" destId="{1C73B46E-0A79-4D6C-A54B-93B37DF535C5}" srcOrd="2" destOrd="0" presId="urn:microsoft.com/office/officeart/2005/8/layout/orgChart1"/>
    <dgm:cxn modelId="{4CD3F8AF-ED2F-4C26-9659-53D13096A315}" type="presParOf" srcId="{696CA7AF-5C3B-44A6-B17D-5D507324F32B}" destId="{955700E9-CA47-4DE6-AC29-749BF629F6C5}" srcOrd="4" destOrd="0" presId="urn:microsoft.com/office/officeart/2005/8/layout/orgChart1"/>
    <dgm:cxn modelId="{C1BAEDE2-F82C-4594-A4B6-7AE4CEBB0685}" type="presParOf" srcId="{696CA7AF-5C3B-44A6-B17D-5D507324F32B}" destId="{420F9768-5DF5-4236-9239-9B5E8A5DC2FE}" srcOrd="5" destOrd="0" presId="urn:microsoft.com/office/officeart/2005/8/layout/orgChart1"/>
    <dgm:cxn modelId="{B4AA7F53-5C5C-4959-B8DB-6A41425054B0}" type="presParOf" srcId="{420F9768-5DF5-4236-9239-9B5E8A5DC2FE}" destId="{BE44FA91-DB56-435F-8FBB-A28442833EFF}" srcOrd="0" destOrd="0" presId="urn:microsoft.com/office/officeart/2005/8/layout/orgChart1"/>
    <dgm:cxn modelId="{CE83657B-2419-4F6B-936E-D61880320C33}" type="presParOf" srcId="{BE44FA91-DB56-435F-8FBB-A28442833EFF}" destId="{1685C74B-EA25-4F90-82CD-2B8212A5C15A}" srcOrd="0" destOrd="0" presId="urn:microsoft.com/office/officeart/2005/8/layout/orgChart1"/>
    <dgm:cxn modelId="{B4C28FAB-A6ED-41B1-A642-7017532ECED3}" type="presParOf" srcId="{BE44FA91-DB56-435F-8FBB-A28442833EFF}" destId="{45790444-3417-4427-A25F-90466F2ED012}" srcOrd="1" destOrd="0" presId="urn:microsoft.com/office/officeart/2005/8/layout/orgChart1"/>
    <dgm:cxn modelId="{A77633FC-5789-47DA-87C9-BB8D995803AA}" type="presParOf" srcId="{420F9768-5DF5-4236-9239-9B5E8A5DC2FE}" destId="{694F6057-F75E-40B4-A7A4-44EF52088353}" srcOrd="1" destOrd="0" presId="urn:microsoft.com/office/officeart/2005/8/layout/orgChart1"/>
    <dgm:cxn modelId="{B0D2667A-BCD8-4945-82C2-6BC87A10F422}" type="presParOf" srcId="{420F9768-5DF5-4236-9239-9B5E8A5DC2FE}" destId="{36717370-C16C-4D0B-BD67-D9B5CF7F5F8C}" srcOrd="2" destOrd="0" presId="urn:microsoft.com/office/officeart/2005/8/layout/orgChart1"/>
    <dgm:cxn modelId="{93DA944F-68D3-441D-AF4A-4F1259E571AB}" type="presParOf" srcId="{B6E302B3-8341-461C-B927-3C57825D035C}" destId="{E20FEE94-CB08-4E12-B357-AC599C025BD2}" srcOrd="2" destOrd="0" presId="urn:microsoft.com/office/officeart/2005/8/layout/orgChart1"/>
    <dgm:cxn modelId="{93939CD5-FCA6-4F63-89CE-1DD5E02554C7}" type="presParOf" srcId="{E20FEE94-CB08-4E12-B357-AC599C025BD2}" destId="{B6CC288F-2324-460C-8DD1-139A0308717D}" srcOrd="0" destOrd="0" presId="urn:microsoft.com/office/officeart/2005/8/layout/orgChart1"/>
    <dgm:cxn modelId="{79F54B52-69BF-4BE5-AFE1-9B3330F624BD}" type="presParOf" srcId="{E20FEE94-CB08-4E12-B357-AC599C025BD2}" destId="{BF856A90-FDC0-444F-9E7B-EA88E6E65412}" srcOrd="1" destOrd="0" presId="urn:microsoft.com/office/officeart/2005/8/layout/orgChart1"/>
    <dgm:cxn modelId="{637FDB34-2694-41E1-B738-F571A61873E4}" type="presParOf" srcId="{BF856A90-FDC0-444F-9E7B-EA88E6E65412}" destId="{5CF3A307-4903-42A5-BECD-574155DD616F}" srcOrd="0" destOrd="0" presId="urn:microsoft.com/office/officeart/2005/8/layout/orgChart1"/>
    <dgm:cxn modelId="{2F4DBC79-F10E-4D4B-9B6A-1D612AFD1499}" type="presParOf" srcId="{5CF3A307-4903-42A5-BECD-574155DD616F}" destId="{E84427C1-82ED-4F40-B10F-EFCB11A3FF34}" srcOrd="0" destOrd="0" presId="urn:microsoft.com/office/officeart/2005/8/layout/orgChart1"/>
    <dgm:cxn modelId="{B275A8C4-06C9-4946-9A7D-C05F811B845E}" type="presParOf" srcId="{5CF3A307-4903-42A5-BECD-574155DD616F}" destId="{69D50658-B3B7-4B2C-AE6F-CD080692C776}" srcOrd="1" destOrd="0" presId="urn:microsoft.com/office/officeart/2005/8/layout/orgChart1"/>
    <dgm:cxn modelId="{BED78F7A-7E69-44D9-9C21-3DC427CCCB15}" type="presParOf" srcId="{BF856A90-FDC0-444F-9E7B-EA88E6E65412}" destId="{56FBFE2F-B0AD-4187-B5A5-136D05F31A5B}" srcOrd="1" destOrd="0" presId="urn:microsoft.com/office/officeart/2005/8/layout/orgChart1"/>
    <dgm:cxn modelId="{F73B460A-C616-41BD-93F9-6929FDE1951A}" type="presParOf" srcId="{BF856A90-FDC0-444F-9E7B-EA88E6E65412}" destId="{FBF5CAE7-3BDD-495B-A15D-64449B567432}" srcOrd="2" destOrd="0" presId="urn:microsoft.com/office/officeart/2005/8/layout/orgChart1"/>
    <dgm:cxn modelId="{0475A134-A699-4873-A4DA-4CA211039ED0}" type="presParOf" srcId="{E20FEE94-CB08-4E12-B357-AC599C025BD2}" destId="{8CD9B5FD-CB39-443A-A7BE-75D6DC88BC7C}" srcOrd="2" destOrd="0" presId="urn:microsoft.com/office/officeart/2005/8/layout/orgChart1"/>
    <dgm:cxn modelId="{77DD7EC5-7E9D-4E98-931A-8971386AC8C8}" type="presParOf" srcId="{E20FEE94-CB08-4E12-B357-AC599C025BD2}" destId="{67875E43-294A-4CCF-B068-C44E1C29A86D}" srcOrd="3" destOrd="0" presId="urn:microsoft.com/office/officeart/2005/8/layout/orgChart1"/>
    <dgm:cxn modelId="{554AC36A-290A-403F-B05B-D54F222A73F0}" type="presParOf" srcId="{67875E43-294A-4CCF-B068-C44E1C29A86D}" destId="{BCB59B67-EDA7-4EB6-B9E1-AA0AE08D0843}" srcOrd="0" destOrd="0" presId="urn:microsoft.com/office/officeart/2005/8/layout/orgChart1"/>
    <dgm:cxn modelId="{CB4FA760-3C51-4007-BC22-057C0B695620}" type="presParOf" srcId="{BCB59B67-EDA7-4EB6-B9E1-AA0AE08D0843}" destId="{F259180C-CFAA-437A-8536-FB91159ADD4A}" srcOrd="0" destOrd="0" presId="urn:microsoft.com/office/officeart/2005/8/layout/orgChart1"/>
    <dgm:cxn modelId="{C23C0295-5683-47EA-AC98-FB7BB284B7ED}" type="presParOf" srcId="{BCB59B67-EDA7-4EB6-B9E1-AA0AE08D0843}" destId="{FF9A619F-8A82-4C09-BF72-45513F967416}" srcOrd="1" destOrd="0" presId="urn:microsoft.com/office/officeart/2005/8/layout/orgChart1"/>
    <dgm:cxn modelId="{EE087442-B162-4520-8629-4D4BA16DE060}" type="presParOf" srcId="{67875E43-294A-4CCF-B068-C44E1C29A86D}" destId="{1FEAE21E-1654-4FD7-9096-30B5BB3A2DE8}" srcOrd="1" destOrd="0" presId="urn:microsoft.com/office/officeart/2005/8/layout/orgChart1"/>
    <dgm:cxn modelId="{78A57E80-5579-450B-91D5-C2DEA88BF1F2}" type="presParOf" srcId="{67875E43-294A-4CCF-B068-C44E1C29A86D}" destId="{0E63295C-4019-4B8F-AE7E-41B0EA3EDAB4}" srcOrd="2" destOrd="0" presId="urn:microsoft.com/office/officeart/2005/8/layout/orgChart1"/>
  </dgm:cxnLst>
  <dgm:bg>
    <a:noFill/>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D9B5FD-CB39-443A-A7BE-75D6DC88BC7C}">
      <dsp:nvSpPr>
        <dsp:cNvPr id="0" name=""/>
        <dsp:cNvSpPr/>
      </dsp:nvSpPr>
      <dsp:spPr>
        <a:xfrm>
          <a:off x="2907406" y="1098311"/>
          <a:ext cx="178500" cy="782004"/>
        </a:xfrm>
        <a:custGeom>
          <a:avLst/>
          <a:gdLst/>
          <a:ahLst/>
          <a:cxnLst/>
          <a:rect l="0" t="0" r="0" b="0"/>
          <a:pathLst>
            <a:path>
              <a:moveTo>
                <a:pt x="0" y="0"/>
              </a:moveTo>
              <a:lnTo>
                <a:pt x="0" y="782004"/>
              </a:lnTo>
              <a:lnTo>
                <a:pt x="178500" y="782004"/>
              </a:lnTo>
            </a:path>
          </a:pathLst>
        </a:custGeom>
        <a:noFill/>
        <a:ln w="25400" cap="flat" cmpd="sng" algn="ctr">
          <a:solidFill>
            <a:schemeClr val="accent5">
              <a:tint val="99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6CC288F-2324-460C-8DD1-139A0308717D}">
      <dsp:nvSpPr>
        <dsp:cNvPr id="0" name=""/>
        <dsp:cNvSpPr/>
      </dsp:nvSpPr>
      <dsp:spPr>
        <a:xfrm>
          <a:off x="2728905" y="1098311"/>
          <a:ext cx="178500" cy="782004"/>
        </a:xfrm>
        <a:custGeom>
          <a:avLst/>
          <a:gdLst/>
          <a:ahLst/>
          <a:cxnLst/>
          <a:rect l="0" t="0" r="0" b="0"/>
          <a:pathLst>
            <a:path>
              <a:moveTo>
                <a:pt x="178500" y="0"/>
              </a:moveTo>
              <a:lnTo>
                <a:pt x="178500" y="782004"/>
              </a:lnTo>
              <a:lnTo>
                <a:pt x="0" y="782004"/>
              </a:lnTo>
            </a:path>
          </a:pathLst>
        </a:custGeom>
        <a:noFill/>
        <a:ln w="25400" cap="flat" cmpd="sng" algn="ctr">
          <a:solidFill>
            <a:schemeClr val="accent5">
              <a:tint val="99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55700E9-CA47-4DE6-AC29-749BF629F6C5}">
      <dsp:nvSpPr>
        <dsp:cNvPr id="0" name=""/>
        <dsp:cNvSpPr/>
      </dsp:nvSpPr>
      <dsp:spPr>
        <a:xfrm>
          <a:off x="2907406" y="1098311"/>
          <a:ext cx="2057011" cy="1564008"/>
        </a:xfrm>
        <a:custGeom>
          <a:avLst/>
          <a:gdLst/>
          <a:ahLst/>
          <a:cxnLst/>
          <a:rect l="0" t="0" r="0" b="0"/>
          <a:pathLst>
            <a:path>
              <a:moveTo>
                <a:pt x="0" y="0"/>
              </a:moveTo>
              <a:lnTo>
                <a:pt x="0" y="1385507"/>
              </a:lnTo>
              <a:lnTo>
                <a:pt x="2057011" y="1385507"/>
              </a:lnTo>
              <a:lnTo>
                <a:pt x="2057011" y="1564008"/>
              </a:lnTo>
            </a:path>
          </a:pathLst>
        </a:custGeom>
        <a:noFill/>
        <a:ln w="25400" cap="flat" cmpd="sng" algn="ctr">
          <a:solidFill>
            <a:schemeClr val="accent5">
              <a:tint val="99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12D2DCD-49E5-41D3-A9E5-F1880E6405B4}">
      <dsp:nvSpPr>
        <dsp:cNvPr id="0" name=""/>
        <dsp:cNvSpPr/>
      </dsp:nvSpPr>
      <dsp:spPr>
        <a:xfrm>
          <a:off x="2861686" y="1098311"/>
          <a:ext cx="91440" cy="1564008"/>
        </a:xfrm>
        <a:custGeom>
          <a:avLst/>
          <a:gdLst/>
          <a:ahLst/>
          <a:cxnLst/>
          <a:rect l="0" t="0" r="0" b="0"/>
          <a:pathLst>
            <a:path>
              <a:moveTo>
                <a:pt x="45720" y="0"/>
              </a:moveTo>
              <a:lnTo>
                <a:pt x="45720" y="1564008"/>
              </a:lnTo>
            </a:path>
          </a:pathLst>
        </a:custGeom>
        <a:noFill/>
        <a:ln w="25400" cap="flat" cmpd="sng" algn="ctr">
          <a:solidFill>
            <a:schemeClr val="accent5">
              <a:tint val="99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D89DCE4-3405-4829-A086-FE8C266E29DE}">
      <dsp:nvSpPr>
        <dsp:cNvPr id="0" name=""/>
        <dsp:cNvSpPr/>
      </dsp:nvSpPr>
      <dsp:spPr>
        <a:xfrm>
          <a:off x="850394" y="1098311"/>
          <a:ext cx="2057011" cy="1564008"/>
        </a:xfrm>
        <a:custGeom>
          <a:avLst/>
          <a:gdLst/>
          <a:ahLst/>
          <a:cxnLst/>
          <a:rect l="0" t="0" r="0" b="0"/>
          <a:pathLst>
            <a:path>
              <a:moveTo>
                <a:pt x="2057011" y="0"/>
              </a:moveTo>
              <a:lnTo>
                <a:pt x="2057011" y="1385507"/>
              </a:lnTo>
              <a:lnTo>
                <a:pt x="0" y="1385507"/>
              </a:lnTo>
              <a:lnTo>
                <a:pt x="0" y="1564008"/>
              </a:lnTo>
            </a:path>
          </a:pathLst>
        </a:custGeom>
        <a:noFill/>
        <a:ln w="25400" cap="flat" cmpd="sng" algn="ctr">
          <a:solidFill>
            <a:schemeClr val="accent5">
              <a:tint val="99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D44BA5F-C18D-4252-9904-8EAD14644C31}">
      <dsp:nvSpPr>
        <dsp:cNvPr id="0" name=""/>
        <dsp:cNvSpPr/>
      </dsp:nvSpPr>
      <dsp:spPr>
        <a:xfrm>
          <a:off x="2057401" y="248306"/>
          <a:ext cx="1700009" cy="850004"/>
        </a:xfrm>
        <a:prstGeom prst="rect">
          <a:avLst/>
        </a:prstGeom>
        <a:gradFill rotWithShape="0">
          <a:gsLst>
            <a:gs pos="0">
              <a:schemeClr val="accent5">
                <a:shade val="80000"/>
                <a:hueOff val="0"/>
                <a:satOff val="0"/>
                <a:lumOff val="0"/>
                <a:alphaOff val="0"/>
                <a:shade val="51000"/>
                <a:satMod val="130000"/>
              </a:schemeClr>
            </a:gs>
            <a:gs pos="80000">
              <a:schemeClr val="accent5">
                <a:shade val="80000"/>
                <a:hueOff val="0"/>
                <a:satOff val="0"/>
                <a:lumOff val="0"/>
                <a:alphaOff val="0"/>
                <a:shade val="93000"/>
                <a:satMod val="130000"/>
              </a:schemeClr>
            </a:gs>
            <a:gs pos="100000">
              <a:schemeClr val="accent5">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Η οικογένεια μου</a:t>
          </a:r>
        </a:p>
      </dsp:txBody>
      <dsp:txXfrm>
        <a:off x="2057401" y="248306"/>
        <a:ext cx="1700009" cy="850004"/>
      </dsp:txXfrm>
    </dsp:sp>
    <dsp:sp modelId="{E0392C49-7988-4473-86F2-503A29BC89C2}">
      <dsp:nvSpPr>
        <dsp:cNvPr id="0" name=""/>
        <dsp:cNvSpPr/>
      </dsp:nvSpPr>
      <dsp:spPr>
        <a:xfrm>
          <a:off x="390" y="2662319"/>
          <a:ext cx="1700009" cy="850004"/>
        </a:xfrm>
        <a:prstGeom prst="rect">
          <a:avLst/>
        </a:prstGeom>
        <a:gradFill rotWithShape="0">
          <a:gsLst>
            <a:gs pos="0">
              <a:schemeClr val="accent5">
                <a:tint val="99000"/>
                <a:hueOff val="0"/>
                <a:satOff val="0"/>
                <a:lumOff val="0"/>
                <a:alphaOff val="0"/>
                <a:shade val="51000"/>
                <a:satMod val="130000"/>
              </a:schemeClr>
            </a:gs>
            <a:gs pos="80000">
              <a:schemeClr val="accent5">
                <a:tint val="99000"/>
                <a:hueOff val="0"/>
                <a:satOff val="0"/>
                <a:lumOff val="0"/>
                <a:alphaOff val="0"/>
                <a:shade val="93000"/>
                <a:satMod val="130000"/>
              </a:schemeClr>
            </a:gs>
            <a:gs pos="100000">
              <a:schemeClr val="accent5">
                <a:tint val="99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Μιχάλης</a:t>
          </a:r>
        </a:p>
      </dsp:txBody>
      <dsp:txXfrm>
        <a:off x="390" y="2662319"/>
        <a:ext cx="1700009" cy="850004"/>
      </dsp:txXfrm>
    </dsp:sp>
    <dsp:sp modelId="{6D0D5E4A-C0AD-4E49-A541-F28CD8E11652}">
      <dsp:nvSpPr>
        <dsp:cNvPr id="0" name=""/>
        <dsp:cNvSpPr/>
      </dsp:nvSpPr>
      <dsp:spPr>
        <a:xfrm>
          <a:off x="2057401" y="2662319"/>
          <a:ext cx="1700009" cy="850004"/>
        </a:xfrm>
        <a:prstGeom prst="rect">
          <a:avLst/>
        </a:prstGeom>
        <a:gradFill rotWithShape="0">
          <a:gsLst>
            <a:gs pos="0">
              <a:schemeClr val="accent5">
                <a:tint val="99000"/>
                <a:hueOff val="0"/>
                <a:satOff val="0"/>
                <a:lumOff val="0"/>
                <a:alphaOff val="0"/>
                <a:shade val="51000"/>
                <a:satMod val="130000"/>
              </a:schemeClr>
            </a:gs>
            <a:gs pos="80000">
              <a:schemeClr val="accent5">
                <a:tint val="99000"/>
                <a:hueOff val="0"/>
                <a:satOff val="0"/>
                <a:lumOff val="0"/>
                <a:alphaOff val="0"/>
                <a:shade val="93000"/>
                <a:satMod val="130000"/>
              </a:schemeClr>
            </a:gs>
            <a:gs pos="100000">
              <a:schemeClr val="accent5">
                <a:tint val="99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Ελευθερία</a:t>
          </a:r>
        </a:p>
      </dsp:txBody>
      <dsp:txXfrm>
        <a:off x="2057401" y="2662319"/>
        <a:ext cx="1700009" cy="850004"/>
      </dsp:txXfrm>
    </dsp:sp>
    <dsp:sp modelId="{1685C74B-EA25-4F90-82CD-2B8212A5C15A}">
      <dsp:nvSpPr>
        <dsp:cNvPr id="0" name=""/>
        <dsp:cNvSpPr/>
      </dsp:nvSpPr>
      <dsp:spPr>
        <a:xfrm>
          <a:off x="4114412" y="2662319"/>
          <a:ext cx="1700009" cy="850004"/>
        </a:xfrm>
        <a:prstGeom prst="rect">
          <a:avLst/>
        </a:prstGeom>
        <a:gradFill rotWithShape="0">
          <a:gsLst>
            <a:gs pos="0">
              <a:schemeClr val="accent5">
                <a:tint val="99000"/>
                <a:hueOff val="0"/>
                <a:satOff val="0"/>
                <a:lumOff val="0"/>
                <a:alphaOff val="0"/>
                <a:shade val="51000"/>
                <a:satMod val="130000"/>
              </a:schemeClr>
            </a:gs>
            <a:gs pos="80000">
              <a:schemeClr val="accent5">
                <a:tint val="99000"/>
                <a:hueOff val="0"/>
                <a:satOff val="0"/>
                <a:lumOff val="0"/>
                <a:alphaOff val="0"/>
                <a:shade val="93000"/>
                <a:satMod val="130000"/>
              </a:schemeClr>
            </a:gs>
            <a:gs pos="100000">
              <a:schemeClr val="accent5">
                <a:tint val="99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Σοφία</a:t>
          </a:r>
        </a:p>
      </dsp:txBody>
      <dsp:txXfrm>
        <a:off x="4114412" y="2662319"/>
        <a:ext cx="1700009" cy="850004"/>
      </dsp:txXfrm>
    </dsp:sp>
    <dsp:sp modelId="{E84427C1-82ED-4F40-B10F-EFCB11A3FF34}">
      <dsp:nvSpPr>
        <dsp:cNvPr id="0" name=""/>
        <dsp:cNvSpPr/>
      </dsp:nvSpPr>
      <dsp:spPr>
        <a:xfrm>
          <a:off x="1028895" y="1455313"/>
          <a:ext cx="1700009" cy="850004"/>
        </a:xfrm>
        <a:prstGeom prst="rect">
          <a:avLst/>
        </a:prstGeom>
        <a:gradFill rotWithShape="0">
          <a:gsLst>
            <a:gs pos="0">
              <a:schemeClr val="accent5">
                <a:shade val="80000"/>
                <a:hueOff val="0"/>
                <a:satOff val="0"/>
                <a:lumOff val="0"/>
                <a:alphaOff val="0"/>
                <a:shade val="51000"/>
                <a:satMod val="130000"/>
              </a:schemeClr>
            </a:gs>
            <a:gs pos="80000">
              <a:schemeClr val="accent5">
                <a:shade val="80000"/>
                <a:hueOff val="0"/>
                <a:satOff val="0"/>
                <a:lumOff val="0"/>
                <a:alphaOff val="0"/>
                <a:shade val="93000"/>
                <a:satMod val="130000"/>
              </a:schemeClr>
            </a:gs>
            <a:gs pos="100000">
              <a:schemeClr val="accent5">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Περικλής</a:t>
          </a:r>
        </a:p>
      </dsp:txBody>
      <dsp:txXfrm>
        <a:off x="1028895" y="1455313"/>
        <a:ext cx="1700009" cy="850004"/>
      </dsp:txXfrm>
    </dsp:sp>
    <dsp:sp modelId="{F259180C-CFAA-437A-8536-FB91159ADD4A}">
      <dsp:nvSpPr>
        <dsp:cNvPr id="0" name=""/>
        <dsp:cNvSpPr/>
      </dsp:nvSpPr>
      <dsp:spPr>
        <a:xfrm>
          <a:off x="3085906" y="1455313"/>
          <a:ext cx="1700009" cy="850004"/>
        </a:xfrm>
        <a:prstGeom prst="rect">
          <a:avLst/>
        </a:prstGeom>
        <a:gradFill rotWithShape="0">
          <a:gsLst>
            <a:gs pos="0">
              <a:schemeClr val="accent5">
                <a:shade val="80000"/>
                <a:hueOff val="0"/>
                <a:satOff val="0"/>
                <a:lumOff val="0"/>
                <a:alphaOff val="0"/>
                <a:shade val="51000"/>
                <a:satMod val="130000"/>
              </a:schemeClr>
            </a:gs>
            <a:gs pos="80000">
              <a:schemeClr val="accent5">
                <a:shade val="80000"/>
                <a:hueOff val="0"/>
                <a:satOff val="0"/>
                <a:lumOff val="0"/>
                <a:alphaOff val="0"/>
                <a:shade val="93000"/>
                <a:satMod val="130000"/>
              </a:schemeClr>
            </a:gs>
            <a:gs pos="100000">
              <a:schemeClr val="accent5">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Γεωργία</a:t>
          </a:r>
        </a:p>
      </dsp:txBody>
      <dsp:txXfrm>
        <a:off x="3085906" y="1455313"/>
        <a:ext cx="1700009" cy="85000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6AC70CC5FD4EE98D3164F44433B2E4"/>
        <w:category>
          <w:name w:val="Γενικά"/>
          <w:gallery w:val="placeholder"/>
        </w:category>
        <w:types>
          <w:type w:val="bbPlcHdr"/>
        </w:types>
        <w:behaviors>
          <w:behavior w:val="content"/>
        </w:behaviors>
        <w:guid w:val="{794BBAE1-C82D-4DBB-A65E-41CEF1126974}"/>
      </w:docPartPr>
      <w:docPartBody>
        <w:p w:rsidR="00367E7B" w:rsidRDefault="00076023" w:rsidP="00076023">
          <w:pPr>
            <w:pStyle w:val="4D6AC70CC5FD4EE98D3164F44433B2E4"/>
          </w:pPr>
          <w:r>
            <w:rPr>
              <w:rFonts w:asciiTheme="majorHAnsi" w:eastAsiaTheme="majorEastAsia" w:hAnsiTheme="majorHAnsi" w:cstheme="majorBidi"/>
              <w:b/>
              <w:bCs/>
              <w:color w:val="365F91" w:themeColor="accent1" w:themeShade="BF"/>
              <w:sz w:val="48"/>
              <w:szCs w:val="48"/>
            </w:rPr>
            <w:t>[Πληκτρολογήστε τον τίτλο του εγγράφου]</w:t>
          </w:r>
        </w:p>
      </w:docPartBody>
    </w:docPart>
    <w:docPart>
      <w:docPartPr>
        <w:name w:val="306FDF3710D2492F9433D23AFA6EFEBC"/>
        <w:category>
          <w:name w:val="Γενικά"/>
          <w:gallery w:val="placeholder"/>
        </w:category>
        <w:types>
          <w:type w:val="bbPlcHdr"/>
        </w:types>
        <w:behaviors>
          <w:behavior w:val="content"/>
        </w:behaviors>
        <w:guid w:val="{893E10F7-7CDB-421C-8129-5908F13C7A13}"/>
      </w:docPartPr>
      <w:docPartBody>
        <w:p w:rsidR="00367E7B" w:rsidRDefault="00076023" w:rsidP="00076023">
          <w:pPr>
            <w:pStyle w:val="306FDF3710D2492F9433D23AFA6EFEBC"/>
          </w:pPr>
          <w:r>
            <w:rPr>
              <w:color w:val="484329" w:themeColor="background2" w:themeShade="3F"/>
              <w:sz w:val="28"/>
              <w:szCs w:val="28"/>
            </w:rPr>
            <w:t>[Πληκτρολογήστε τον υπότιτλο του εγγράφου]</w:t>
          </w:r>
        </w:p>
      </w:docPartBody>
    </w:docPart>
    <w:docPart>
      <w:docPartPr>
        <w:name w:val="2238371130474B28870311F748E8842F"/>
        <w:category>
          <w:name w:val="Γενικά"/>
          <w:gallery w:val="placeholder"/>
        </w:category>
        <w:types>
          <w:type w:val="bbPlcHdr"/>
        </w:types>
        <w:behaviors>
          <w:behavior w:val="content"/>
        </w:behaviors>
        <w:guid w:val="{8DC8E34A-8C97-4823-979E-79EBC6052A0F}"/>
      </w:docPartPr>
      <w:docPartBody>
        <w:p w:rsidR="00367E7B" w:rsidRDefault="00076023" w:rsidP="00076023">
          <w:pPr>
            <w:pStyle w:val="2238371130474B28870311F748E8842F"/>
          </w:pPr>
          <w:r>
            <w:rPr>
              <w:b/>
              <w:bCs/>
            </w:rPr>
            <w:t>[Πληκτρολογήστε το όνομα του συντάκτη]</w:t>
          </w:r>
        </w:p>
      </w:docPartBody>
    </w:docPart>
    <w:docPart>
      <w:docPartPr>
        <w:name w:val="2F6B246A9B884D09B6EC7981472BB677"/>
        <w:category>
          <w:name w:val="Γενικά"/>
          <w:gallery w:val="placeholder"/>
        </w:category>
        <w:types>
          <w:type w:val="bbPlcHdr"/>
        </w:types>
        <w:behaviors>
          <w:behavior w:val="content"/>
        </w:behaviors>
        <w:guid w:val="{A9F7D89F-B939-46F8-9016-82AFE64F786E}"/>
      </w:docPartPr>
      <w:docPartBody>
        <w:p w:rsidR="00000000" w:rsidRDefault="00732820" w:rsidP="00732820">
          <w:pPr>
            <w:pStyle w:val="2F6B246A9B884D09B6EC7981472BB677"/>
          </w:pPr>
          <w:r>
            <w:rPr>
              <w:color w:val="4F81BD" w:themeColor="accent1"/>
            </w:rPr>
            <w:t>[Τίτλος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023"/>
    <w:rsid w:val="00076023"/>
    <w:rsid w:val="00367E7B"/>
    <w:rsid w:val="007328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69368494D84290A0C30FECA76D2C0F">
    <w:name w:val="8469368494D84290A0C30FECA76D2C0F"/>
    <w:rsid w:val="00076023"/>
  </w:style>
  <w:style w:type="paragraph" w:customStyle="1" w:styleId="BC18EB32161343A98336F2938E218E8C">
    <w:name w:val="BC18EB32161343A98336F2938E218E8C"/>
    <w:rsid w:val="00076023"/>
  </w:style>
  <w:style w:type="paragraph" w:customStyle="1" w:styleId="A50C898AA4CE41E0BF6E0200E54C4889">
    <w:name w:val="A50C898AA4CE41E0BF6E0200E54C4889"/>
    <w:rsid w:val="00076023"/>
  </w:style>
  <w:style w:type="paragraph" w:customStyle="1" w:styleId="9C0F83D015344AEAABE268B67F217C67">
    <w:name w:val="9C0F83D015344AEAABE268B67F217C67"/>
    <w:rsid w:val="00076023"/>
  </w:style>
  <w:style w:type="paragraph" w:customStyle="1" w:styleId="4D6AC70CC5FD4EE98D3164F44433B2E4">
    <w:name w:val="4D6AC70CC5FD4EE98D3164F44433B2E4"/>
    <w:rsid w:val="00076023"/>
  </w:style>
  <w:style w:type="paragraph" w:customStyle="1" w:styleId="306FDF3710D2492F9433D23AFA6EFEBC">
    <w:name w:val="306FDF3710D2492F9433D23AFA6EFEBC"/>
    <w:rsid w:val="00076023"/>
  </w:style>
  <w:style w:type="paragraph" w:customStyle="1" w:styleId="FEC950249683400CAC47397A334FA0BB">
    <w:name w:val="FEC950249683400CAC47397A334FA0BB"/>
    <w:rsid w:val="00076023"/>
  </w:style>
  <w:style w:type="paragraph" w:customStyle="1" w:styleId="2238371130474B28870311F748E8842F">
    <w:name w:val="2238371130474B28870311F748E8842F"/>
    <w:rsid w:val="00076023"/>
  </w:style>
  <w:style w:type="paragraph" w:customStyle="1" w:styleId="DCF9FC6FFC574FEBB558C0113B6A38E6">
    <w:name w:val="DCF9FC6FFC574FEBB558C0113B6A38E6"/>
    <w:rsid w:val="00076023"/>
  </w:style>
  <w:style w:type="paragraph" w:customStyle="1" w:styleId="171D394C3F6B4D1ABC3C269E072DC6D6">
    <w:name w:val="171D394C3F6B4D1ABC3C269E072DC6D6"/>
    <w:rsid w:val="00732820"/>
  </w:style>
  <w:style w:type="paragraph" w:customStyle="1" w:styleId="248A0E6D099F4AAB8DD4B5A66C1C29DF">
    <w:name w:val="248A0E6D099F4AAB8DD4B5A66C1C29DF"/>
    <w:rsid w:val="00732820"/>
  </w:style>
  <w:style w:type="paragraph" w:customStyle="1" w:styleId="687F3CC7C4944D73B5D8276CE3ED012C">
    <w:name w:val="687F3CC7C4944D73B5D8276CE3ED012C"/>
    <w:rsid w:val="00732820"/>
  </w:style>
  <w:style w:type="paragraph" w:customStyle="1" w:styleId="2F6B246A9B884D09B6EC7981472BB677">
    <w:name w:val="2F6B246A9B884D09B6EC7981472BB677"/>
    <w:rsid w:val="0073282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69368494D84290A0C30FECA76D2C0F">
    <w:name w:val="8469368494D84290A0C30FECA76D2C0F"/>
    <w:rsid w:val="00076023"/>
  </w:style>
  <w:style w:type="paragraph" w:customStyle="1" w:styleId="BC18EB32161343A98336F2938E218E8C">
    <w:name w:val="BC18EB32161343A98336F2938E218E8C"/>
    <w:rsid w:val="00076023"/>
  </w:style>
  <w:style w:type="paragraph" w:customStyle="1" w:styleId="A50C898AA4CE41E0BF6E0200E54C4889">
    <w:name w:val="A50C898AA4CE41E0BF6E0200E54C4889"/>
    <w:rsid w:val="00076023"/>
  </w:style>
  <w:style w:type="paragraph" w:customStyle="1" w:styleId="9C0F83D015344AEAABE268B67F217C67">
    <w:name w:val="9C0F83D015344AEAABE268B67F217C67"/>
    <w:rsid w:val="00076023"/>
  </w:style>
  <w:style w:type="paragraph" w:customStyle="1" w:styleId="4D6AC70CC5FD4EE98D3164F44433B2E4">
    <w:name w:val="4D6AC70CC5FD4EE98D3164F44433B2E4"/>
    <w:rsid w:val="00076023"/>
  </w:style>
  <w:style w:type="paragraph" w:customStyle="1" w:styleId="306FDF3710D2492F9433D23AFA6EFEBC">
    <w:name w:val="306FDF3710D2492F9433D23AFA6EFEBC"/>
    <w:rsid w:val="00076023"/>
  </w:style>
  <w:style w:type="paragraph" w:customStyle="1" w:styleId="FEC950249683400CAC47397A334FA0BB">
    <w:name w:val="FEC950249683400CAC47397A334FA0BB"/>
    <w:rsid w:val="00076023"/>
  </w:style>
  <w:style w:type="paragraph" w:customStyle="1" w:styleId="2238371130474B28870311F748E8842F">
    <w:name w:val="2238371130474B28870311F748E8842F"/>
    <w:rsid w:val="00076023"/>
  </w:style>
  <w:style w:type="paragraph" w:customStyle="1" w:styleId="DCF9FC6FFC574FEBB558C0113B6A38E6">
    <w:name w:val="DCF9FC6FFC574FEBB558C0113B6A38E6"/>
    <w:rsid w:val="00076023"/>
  </w:style>
  <w:style w:type="paragraph" w:customStyle="1" w:styleId="171D394C3F6B4D1ABC3C269E072DC6D6">
    <w:name w:val="171D394C3F6B4D1ABC3C269E072DC6D6"/>
    <w:rsid w:val="00732820"/>
  </w:style>
  <w:style w:type="paragraph" w:customStyle="1" w:styleId="248A0E6D099F4AAB8DD4B5A66C1C29DF">
    <w:name w:val="248A0E6D099F4AAB8DD4B5A66C1C29DF"/>
    <w:rsid w:val="00732820"/>
  </w:style>
  <w:style w:type="paragraph" w:customStyle="1" w:styleId="687F3CC7C4944D73B5D8276CE3ED012C">
    <w:name w:val="687F3CC7C4944D73B5D8276CE3ED012C"/>
    <w:rsid w:val="00732820"/>
  </w:style>
  <w:style w:type="paragraph" w:customStyle="1" w:styleId="2F6B246A9B884D09B6EC7981472BB677">
    <w:name w:val="2F6B246A9B884D09B6EC7981472BB677"/>
    <w:rsid w:val="007328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53EE7D-AF64-4CCC-8A41-2915F67B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1166</Words>
  <Characters>6298</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ΕΡΓΑΣΙΑ ΠΛΗΡΟΦΟΡΙΚΗΣ</vt:lpstr>
    </vt:vector>
  </TitlesOfParts>
  <Company/>
  <LinksUpToDate>false</LinksUpToDate>
  <CharactersWithSpaces>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ΠΛΗΡΟΦΟΡΙΚΗΣ</dc:title>
  <dc:subject>WORD</dc:subject>
  <dc:creator>ΕΛΕΥΘΕΡΙΑ ΚΥΡΚΟΠΟΥΛΟΥ</dc:creator>
  <cp:lastModifiedBy>User</cp:lastModifiedBy>
  <cp:revision>19</cp:revision>
  <dcterms:created xsi:type="dcterms:W3CDTF">2018-03-26T12:22:00Z</dcterms:created>
  <dcterms:modified xsi:type="dcterms:W3CDTF">2018-03-26T14:41:00Z</dcterms:modified>
</cp:coreProperties>
</file>